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11488" w14:textId="216CB85B" w:rsidR="008909F4" w:rsidRPr="00EF7147" w:rsidRDefault="00C321D5" w:rsidP="004332CB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EF7147">
        <w:rPr>
          <w:rFonts w:cs="Arial"/>
          <w:b/>
          <w:caps/>
          <w:noProof/>
          <w:color w:val="54A738" w:themeColor="accent5" w:themeShade="BF"/>
          <w:sz w:val="40"/>
          <w:szCs w:val="4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INTEGROVANÝ REGIONÁLNÍ OPERAČNÍ PROGRAM</w:t>
      </w:r>
    </w:p>
    <w:p w14:paraId="7BED6716" w14:textId="3B4D9588" w:rsidR="00B677D5" w:rsidRPr="00EF7147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2021</w:t>
      </w:r>
      <w:r w:rsidR="002B181D" w:rsidRPr="00EF7147">
        <w:rPr>
          <w:rFonts w:ascii="Arial" w:eastAsia="SimSun" w:hAnsi="Arial" w:cs="Arial"/>
          <w:b/>
          <w:bCs/>
          <w:color w:val="2F5496"/>
          <w:sz w:val="40"/>
          <w:szCs w:val="40"/>
          <w:lang w:eastAsia="zh-CN"/>
        </w:rPr>
        <w:t>–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2027</w:t>
      </w:r>
    </w:p>
    <w:p w14:paraId="4ABB58BD" w14:textId="68F18C60" w:rsidR="00C321D5" w:rsidRPr="00EF7147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SPECIFICKÁ PRAVIDLA PRO ŽADATELE A</w:t>
      </w:r>
      <w:r w:rsid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 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PŘÍJEMCE</w:t>
      </w:r>
    </w:p>
    <w:p w14:paraId="3190866E" w14:textId="4DCE0558" w:rsidR="00E739D1" w:rsidRPr="00460385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460385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PŘÍLOHA </w:t>
      </w:r>
      <w:r w:rsidR="001029E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5</w:t>
      </w:r>
    </w:p>
    <w:p w14:paraId="4C5BEEFC" w14:textId="2BFEB84B" w:rsidR="00C321D5" w:rsidRPr="00EF7147" w:rsidRDefault="00EF7147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5" w:name="_Hlk119319204"/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Metodika pro vydávání stanoviska AOPK ČR pro projekty v aktivitě zelená infrastruktura ve veřejném prostranství měst a obcí</w:t>
      </w:r>
    </w:p>
    <w:bookmarkEnd w:id="5"/>
    <w:p w14:paraId="27C86B8F" w14:textId="77777777" w:rsidR="00D32B30" w:rsidRDefault="00D32B30" w:rsidP="00D32B3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74FCB9FC" w14:textId="77777777" w:rsidR="00D32B30" w:rsidRDefault="00D32B30" w:rsidP="00460385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67EBCAA1" w14:textId="77777777" w:rsidR="00D32B30" w:rsidRDefault="00D32B30" w:rsidP="00460385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5CC170CF" w14:textId="77777777" w:rsidR="00D32B30" w:rsidRDefault="00D32B30" w:rsidP="00460385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681B7472" w14:textId="04118FDE" w:rsidR="00EF7147" w:rsidRPr="00EF7147" w:rsidRDefault="00460385" w:rsidP="00460385">
      <w:pPr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38C9C578" w14:textId="766E9E42" w:rsidR="00356501" w:rsidRDefault="00356501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8"/>
          <w:szCs w:val="28"/>
        </w:rPr>
      </w:pPr>
    </w:p>
    <w:p w14:paraId="2EF40330" w14:textId="77777777" w:rsidR="00BA40ED" w:rsidRPr="00EF7147" w:rsidRDefault="00BA40ED" w:rsidP="00BA40ED">
      <w:pPr>
        <w:spacing w:before="240"/>
        <w:rPr>
          <w:rFonts w:ascii="Arial" w:hAnsi="Arial" w:cs="Arial"/>
          <w:caps/>
          <w:color w:val="7F7F7F" w:themeColor="text1" w:themeTint="80"/>
          <w:sz w:val="28"/>
          <w:szCs w:val="28"/>
        </w:rPr>
        <w:sectPr w:rsidR="00BA40ED" w:rsidRPr="00EF7147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bookmarkEnd w:id="0"/>
    <w:bookmarkEnd w:id="1"/>
    <w:bookmarkEnd w:id="2"/>
    <w:bookmarkEnd w:id="3"/>
    <w:bookmarkEnd w:id="4"/>
    <w:p w14:paraId="4F0E356F" w14:textId="539580BF" w:rsidR="00747B45" w:rsidRPr="00455D7D" w:rsidRDefault="00747B45" w:rsidP="00D87CE0">
      <w:pPr>
        <w:spacing w:line="312" w:lineRule="auto"/>
        <w:rPr>
          <w:rFonts w:ascii="Arial" w:hAnsi="Arial" w:cs="Arial"/>
        </w:rPr>
      </w:pPr>
    </w:p>
    <w:p w14:paraId="5AAE15A6" w14:textId="37E5C6E6" w:rsidR="00455D7D" w:rsidRPr="00455D7D" w:rsidRDefault="00424D8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Agentura ochrany přírody a krajiny České republiky (dále jen „</w:t>
      </w:r>
      <w:r w:rsidR="00455D7D" w:rsidRPr="00455D7D">
        <w:rPr>
          <w:rFonts w:ascii="Arial" w:hAnsi="Arial" w:cs="Arial"/>
        </w:rPr>
        <w:t>AOPK ČR</w:t>
      </w:r>
      <w:r>
        <w:rPr>
          <w:rFonts w:ascii="Arial" w:hAnsi="Arial" w:cs="Arial"/>
        </w:rPr>
        <w:t>“)</w:t>
      </w:r>
      <w:r w:rsidR="00455D7D" w:rsidRPr="00455D7D">
        <w:rPr>
          <w:rFonts w:ascii="Arial" w:hAnsi="Arial" w:cs="Arial"/>
        </w:rPr>
        <w:t xml:space="preserve"> vydává Stanoviska pro projekty IROP v SC 2.2 Posilování ochrany a zachování pří</w:t>
      </w:r>
      <w:r w:rsidR="00BA40ED">
        <w:rPr>
          <w:rFonts w:ascii="Arial" w:hAnsi="Arial" w:cs="Arial"/>
        </w:rPr>
        <w:t>rody, biologické rozmanitosti a </w:t>
      </w:r>
      <w:r w:rsidR="00455D7D" w:rsidRPr="00455D7D">
        <w:rPr>
          <w:rFonts w:ascii="Arial" w:hAnsi="Arial" w:cs="Arial"/>
        </w:rPr>
        <w:t>zelené infrastruktury, a to i v městských oblastech, a omezování všech forem znečištění v aktivitě zelená infrastruktura ve veřejném prostranství měst a obcí. Stanovisko AOPK ČR bude povinnou přílohou žádosti o podporu.</w:t>
      </w:r>
    </w:p>
    <w:p w14:paraId="39E18BDF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Způsob podání žádosti o vydání Stanoviska AOPK ČR</w:t>
      </w:r>
    </w:p>
    <w:p w14:paraId="3512FD58" w14:textId="77777777" w:rsidR="00156234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Žadatel (např. obec) si vyžádá Stanovisko AOPK ČR k projektu ve SC 2.2 IROP v aktivitě zelená infrastruktura ve veřejném prostranství měst a obcí</w:t>
      </w:r>
      <w:r w:rsidRPr="00455D7D" w:rsidDel="00C43E8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formou </w:t>
      </w:r>
      <w:r w:rsidR="00FF2345">
        <w:rPr>
          <w:rFonts w:ascii="Arial" w:hAnsi="Arial" w:cs="Arial"/>
        </w:rPr>
        <w:t>elektronické</w:t>
      </w:r>
      <w:r w:rsidR="00FF2345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odeslané </w:t>
      </w:r>
      <w:r w:rsidR="001B462D" w:rsidRPr="00BD290E">
        <w:rPr>
          <w:rFonts w:ascii="Arial" w:hAnsi="Arial" w:cs="Arial"/>
          <w:b/>
          <w:bCs/>
        </w:rPr>
        <w:t xml:space="preserve">prostřednictvím datové schránky </w:t>
      </w:r>
      <w:r w:rsidRPr="00BD290E">
        <w:rPr>
          <w:rFonts w:ascii="Arial" w:hAnsi="Arial" w:cs="Arial"/>
          <w:b/>
          <w:bCs/>
        </w:rPr>
        <w:t>AOPK ČR</w:t>
      </w:r>
      <w:r w:rsidR="00424D81" w:rsidRPr="00BD290E">
        <w:rPr>
          <w:rFonts w:ascii="Arial" w:hAnsi="Arial" w:cs="Arial"/>
          <w:b/>
          <w:bCs/>
        </w:rPr>
        <w:t xml:space="preserve">: ID datové schránky: </w:t>
      </w:r>
      <w:proofErr w:type="spellStart"/>
      <w:r w:rsidR="00424D81" w:rsidRPr="00BD290E">
        <w:rPr>
          <w:rFonts w:ascii="Arial" w:hAnsi="Arial" w:cs="Arial"/>
          <w:b/>
          <w:bCs/>
        </w:rPr>
        <w:t>dkkdkdj</w:t>
      </w:r>
      <w:proofErr w:type="spellEnd"/>
      <w:r w:rsidR="00424D81" w:rsidRPr="00424D81">
        <w:rPr>
          <w:rFonts w:ascii="Arial" w:hAnsi="Arial" w:cs="Arial"/>
        </w:rPr>
        <w:t>​​​​​​​</w:t>
      </w:r>
      <w:r w:rsidR="00BA40ED">
        <w:rPr>
          <w:rFonts w:ascii="Arial" w:hAnsi="Arial" w:cs="Arial"/>
        </w:rPr>
        <w:t xml:space="preserve">. </w:t>
      </w:r>
    </w:p>
    <w:p w14:paraId="6A3D5866" w14:textId="14D2F704" w:rsidR="00156234" w:rsidRDefault="00156234" w:rsidP="00455D7D">
      <w:p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 xml:space="preserve">Žádost </w:t>
      </w:r>
      <w:r w:rsidR="00BD290E">
        <w:rPr>
          <w:rFonts w:ascii="Arial" w:hAnsi="Arial" w:cs="Arial"/>
        </w:rPr>
        <w:t xml:space="preserve">o Stanovisko AOPK ČR </w:t>
      </w:r>
      <w:r w:rsidRPr="00156234">
        <w:rPr>
          <w:rFonts w:ascii="Arial" w:hAnsi="Arial" w:cs="Arial"/>
        </w:rPr>
        <w:t xml:space="preserve">obsahuje průvodní dopis s žádostí o Stanovisko a přílohy žádosti. Přílohou žádosti </w:t>
      </w:r>
      <w:r>
        <w:rPr>
          <w:rFonts w:ascii="Arial" w:hAnsi="Arial" w:cs="Arial"/>
        </w:rPr>
        <w:t>o</w:t>
      </w:r>
      <w:r w:rsidR="00564743">
        <w:rPr>
          <w:rFonts w:ascii="Arial" w:hAnsi="Arial" w:cs="Arial"/>
        </w:rPr>
        <w:t> </w:t>
      </w:r>
      <w:r>
        <w:rPr>
          <w:rFonts w:ascii="Arial" w:hAnsi="Arial" w:cs="Arial"/>
        </w:rPr>
        <w:t>vydání stanoviska bude</w:t>
      </w:r>
      <w:r w:rsidR="00A8221E">
        <w:rPr>
          <w:rFonts w:ascii="Arial" w:hAnsi="Arial" w:cs="Arial"/>
        </w:rPr>
        <w:t xml:space="preserve"> (</w:t>
      </w:r>
      <w:bookmarkStart w:id="6" w:name="_Hlk124505196"/>
      <w:r w:rsidR="00A8221E">
        <w:rPr>
          <w:rFonts w:ascii="Arial" w:hAnsi="Arial" w:cs="Arial"/>
        </w:rPr>
        <w:t>specifikace příloh je uvedena ve Specifický pravidl</w:t>
      </w:r>
      <w:r w:rsidR="00E53E00">
        <w:rPr>
          <w:rFonts w:ascii="Arial" w:hAnsi="Arial" w:cs="Arial"/>
        </w:rPr>
        <w:t xml:space="preserve">ech výzvy č. </w:t>
      </w:r>
      <w:del w:id="7" w:author="Uhlíková Renata" w:date="2023-03-20T17:41:00Z">
        <w:r w:rsidR="00D32B30" w:rsidDel="00D32B30">
          <w:rPr>
            <w:rFonts w:ascii="Arial" w:hAnsi="Arial" w:cs="Arial"/>
          </w:rPr>
          <w:delText>7</w:delText>
        </w:r>
        <w:r w:rsidR="00E53E00" w:rsidDel="00D32B30">
          <w:rPr>
            <w:rFonts w:ascii="Arial" w:hAnsi="Arial" w:cs="Arial"/>
          </w:rPr>
          <w:delText>5</w:delText>
        </w:r>
      </w:del>
      <w:ins w:id="8" w:author="Uhlíková Renata" w:date="2023-03-20T17:42:00Z">
        <w:r w:rsidR="00D32B30">
          <w:rPr>
            <w:rFonts w:ascii="Arial" w:hAnsi="Arial" w:cs="Arial"/>
          </w:rPr>
          <w:t>77</w:t>
        </w:r>
      </w:ins>
      <w:r w:rsidR="00A8221E">
        <w:rPr>
          <w:rFonts w:ascii="Arial" w:hAnsi="Arial" w:cs="Arial"/>
        </w:rPr>
        <w:t xml:space="preserve"> v kap </w:t>
      </w:r>
      <w:del w:id="9" w:author="Uhlíková Renata" w:date="2023-03-20T17:41:00Z">
        <w:r w:rsidR="00A8221E" w:rsidDel="00D32B30">
          <w:rPr>
            <w:rFonts w:ascii="Arial" w:hAnsi="Arial" w:cs="Arial"/>
          </w:rPr>
          <w:delText>5</w:delText>
        </w:r>
      </w:del>
      <w:ins w:id="10" w:author="Uhlíková Renata" w:date="2023-03-20T17:41:00Z">
        <w:r w:rsidR="00D32B30">
          <w:rPr>
            <w:rFonts w:ascii="Arial" w:hAnsi="Arial" w:cs="Arial"/>
          </w:rPr>
          <w:t>6</w:t>
        </w:r>
      </w:ins>
      <w:r w:rsidR="00A8221E">
        <w:rPr>
          <w:rFonts w:ascii="Arial" w:hAnsi="Arial" w:cs="Arial"/>
        </w:rPr>
        <w:t>. Povinné přílohy k žádosti o podporu, konkrétně přílohy č. 4; 6; 7</w:t>
      </w:r>
      <w:bookmarkEnd w:id="6"/>
      <w:r w:rsidR="00514B70">
        <w:rPr>
          <w:rFonts w:ascii="Arial" w:hAnsi="Arial" w:cs="Arial"/>
        </w:rPr>
        <w:t>; 9</w:t>
      </w:r>
      <w:r w:rsidR="00A8221E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42305D53" w14:textId="47B655B5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>studie proveditelnosti vypracována v souladu s osnovou studie proveditelnosti (osnova je přílohou č. 2 Specifických pravidel pro žadatele a příjemce výz</w:t>
      </w:r>
      <w:del w:id="11" w:author="Uhlíková Renata" w:date="2023-03-20T17:42:00Z">
        <w:r w:rsidRPr="00156234" w:rsidDel="00D32B30">
          <w:rPr>
            <w:rFonts w:ascii="Arial" w:hAnsi="Arial" w:cs="Arial"/>
          </w:rPr>
          <w:delText>ev</w:delText>
        </w:r>
      </w:del>
      <w:ins w:id="12" w:author="Uhlíková Renata" w:date="2023-03-20T17:42:00Z">
        <w:r w:rsidR="00D32B30">
          <w:rPr>
            <w:rFonts w:ascii="Arial" w:hAnsi="Arial" w:cs="Arial"/>
          </w:rPr>
          <w:t>vy</w:t>
        </w:r>
      </w:ins>
      <w:r w:rsidRPr="00156234">
        <w:rPr>
          <w:rFonts w:ascii="Arial" w:hAnsi="Arial" w:cs="Arial"/>
        </w:rPr>
        <w:t xml:space="preserve"> IROP č. </w:t>
      </w:r>
      <w:del w:id="13" w:author="Uhlíková Renata" w:date="2023-03-20T17:42:00Z">
        <w:r w:rsidRPr="00156234" w:rsidDel="00D32B30">
          <w:rPr>
            <w:rFonts w:ascii="Arial" w:hAnsi="Arial" w:cs="Arial"/>
          </w:rPr>
          <w:delText>63, 64, 65</w:delText>
        </w:r>
      </w:del>
      <w:ins w:id="14" w:author="Uhlíková Renata" w:date="2023-03-20T17:42:00Z">
        <w:r w:rsidR="00D32B30">
          <w:rPr>
            <w:rFonts w:ascii="Arial" w:hAnsi="Arial" w:cs="Arial"/>
          </w:rPr>
          <w:t>77</w:t>
        </w:r>
      </w:ins>
      <w:r w:rsidRPr="00156234">
        <w:rPr>
          <w:rFonts w:ascii="Arial" w:hAnsi="Arial" w:cs="Arial"/>
        </w:rPr>
        <w:t>)</w:t>
      </w:r>
    </w:p>
    <w:p w14:paraId="3A1FD943" w14:textId="2DD25A8F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stavby</w:t>
      </w:r>
    </w:p>
    <w:p w14:paraId="4461D7AE" w14:textId="432C0624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umístění stavby v území dle stavebního zákona</w:t>
      </w:r>
      <w:r w:rsidR="00A8221E">
        <w:rPr>
          <w:rFonts w:ascii="Arial" w:hAnsi="Arial" w:cs="Arial"/>
        </w:rPr>
        <w:t xml:space="preserve"> </w:t>
      </w:r>
    </w:p>
    <w:p w14:paraId="79E8DC0A" w14:textId="0B93905B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k realizaci stavby dle stavebního zákona</w:t>
      </w:r>
    </w:p>
    <w:p w14:paraId="1CABA209" w14:textId="722FBFB4" w:rsidR="00187863" w:rsidRDefault="00BA40E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Přílohy, které není možné zaslat prostřednictvím datové schránky, zašle žadatel </w:t>
      </w:r>
      <w:r w:rsidR="00A8221E" w:rsidRPr="00A8221E">
        <w:rPr>
          <w:rFonts w:ascii="Arial" w:hAnsi="Arial" w:cs="Arial"/>
        </w:rPr>
        <w:t>elektronicky na ústředí AOPK ČR prostřednictvím emailové adresy: stanoviskaIROP@nature.cz</w:t>
      </w:r>
      <w:r w:rsidR="00A8221E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C424E" w14:paraId="1A793F73" w14:textId="77777777" w:rsidTr="003C424E">
        <w:tc>
          <w:tcPr>
            <w:tcW w:w="9060" w:type="dxa"/>
          </w:tcPr>
          <w:p w14:paraId="04DCE87C" w14:textId="77777777" w:rsidR="003C424E" w:rsidRPr="008A00F9" w:rsidRDefault="003C424E" w:rsidP="003C424E">
            <w:pPr>
              <w:rPr>
                <w:rFonts w:cs="Arial"/>
                <w:b/>
              </w:rPr>
            </w:pPr>
            <w:r w:rsidRPr="008A00F9">
              <w:rPr>
                <w:rFonts w:cs="Arial"/>
                <w:b/>
              </w:rPr>
              <w:t>UPOZORNĚNÍ</w:t>
            </w:r>
          </w:p>
          <w:p w14:paraId="7F24A2AD" w14:textId="77777777" w:rsidR="003C424E" w:rsidRDefault="003C424E" w:rsidP="00455D7D">
            <w:pPr>
              <w:jc w:val="both"/>
              <w:rPr>
                <w:rFonts w:ascii="Arial" w:hAnsi="Arial" w:cs="Arial"/>
              </w:rPr>
            </w:pPr>
          </w:p>
          <w:p w14:paraId="413E9F7C" w14:textId="2CDA612A" w:rsidR="003C424E" w:rsidRDefault="003C424E" w:rsidP="00455D7D">
            <w:pPr>
              <w:jc w:val="both"/>
              <w:rPr>
                <w:rFonts w:ascii="Arial" w:hAnsi="Arial" w:cs="Arial"/>
              </w:rPr>
            </w:pPr>
            <w:r w:rsidRPr="003C424E">
              <w:rPr>
                <w:rFonts w:ascii="Arial" w:hAnsi="Arial" w:cs="Arial"/>
              </w:rPr>
              <w:t xml:space="preserve">Žádost o vydání </w:t>
            </w:r>
            <w:r w:rsidRPr="00455D7D">
              <w:rPr>
                <w:rFonts w:ascii="Arial" w:hAnsi="Arial" w:cs="Arial"/>
              </w:rPr>
              <w:t>Stanovisk</w:t>
            </w:r>
            <w:r w:rsidR="00A8221E">
              <w:rPr>
                <w:rFonts w:ascii="Arial" w:hAnsi="Arial" w:cs="Arial"/>
              </w:rPr>
              <w:t>a</w:t>
            </w:r>
            <w:r w:rsidRPr="00455D7D">
              <w:rPr>
                <w:rFonts w:ascii="Arial" w:hAnsi="Arial" w:cs="Arial"/>
              </w:rPr>
              <w:t xml:space="preserve"> AOPK ČR </w:t>
            </w:r>
            <w:r w:rsidRPr="003C424E">
              <w:rPr>
                <w:rFonts w:ascii="Arial" w:hAnsi="Arial" w:cs="Arial"/>
              </w:rPr>
              <w:t>může být podána až po datu a času vyhlášení příslušné výzvy</w:t>
            </w:r>
            <w:r>
              <w:rPr>
                <w:rFonts w:ascii="Arial" w:hAnsi="Arial" w:cs="Arial"/>
              </w:rPr>
              <w:t xml:space="preserve"> IROP</w:t>
            </w:r>
            <w:r w:rsidRPr="003C424E">
              <w:rPr>
                <w:rFonts w:ascii="Arial" w:hAnsi="Arial" w:cs="Arial"/>
              </w:rPr>
              <w:t>, do které bude projekt předkládán.</w:t>
            </w:r>
          </w:p>
        </w:tc>
      </w:tr>
    </w:tbl>
    <w:p w14:paraId="18ACC4A6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Lhůty pro vydání Stanoviska</w:t>
      </w:r>
    </w:p>
    <w:p w14:paraId="60E8F9DE" w14:textId="50CE5D00" w:rsidR="00455D7D" w:rsidRDefault="00430DE1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AOPK ČR vydá Stanovisko nejpozději do 60 </w:t>
      </w:r>
      <w:r w:rsidR="0074669C">
        <w:rPr>
          <w:rFonts w:ascii="Arial" w:hAnsi="Arial" w:cs="Arial"/>
        </w:rPr>
        <w:t xml:space="preserve">kalendářních </w:t>
      </w:r>
      <w:r w:rsidRPr="00455D7D">
        <w:rPr>
          <w:rFonts w:ascii="Arial" w:hAnsi="Arial" w:cs="Arial"/>
        </w:rPr>
        <w:t>dnů</w:t>
      </w:r>
      <w:r>
        <w:rPr>
          <w:rFonts w:ascii="Arial" w:hAnsi="Arial" w:cs="Arial"/>
        </w:rPr>
        <w:t xml:space="preserve"> od </w:t>
      </w:r>
      <w:r w:rsidR="00B0398E">
        <w:rPr>
          <w:rFonts w:ascii="Arial" w:hAnsi="Arial" w:cs="Arial"/>
        </w:rPr>
        <w:t xml:space="preserve">podání </w:t>
      </w:r>
      <w:r>
        <w:rPr>
          <w:rFonts w:ascii="Arial" w:hAnsi="Arial" w:cs="Arial"/>
        </w:rPr>
        <w:t>žádosti o vydání Stanoviska na AOPK ČR</w:t>
      </w:r>
      <w:r w:rsidRPr="00455D7D">
        <w:rPr>
          <w:rFonts w:ascii="Arial" w:hAnsi="Arial" w:cs="Arial"/>
        </w:rPr>
        <w:t>. V případě dodání neúplné žádosti</w:t>
      </w:r>
      <w:r>
        <w:rPr>
          <w:rFonts w:ascii="Arial" w:hAnsi="Arial" w:cs="Arial"/>
        </w:rPr>
        <w:t xml:space="preserve">, nebo nedostatečných podkladů </w:t>
      </w:r>
      <w:r w:rsidRPr="00455D7D">
        <w:rPr>
          <w:rFonts w:ascii="Arial" w:hAnsi="Arial" w:cs="Arial"/>
        </w:rPr>
        <w:t>vyzve AOPK</w:t>
      </w:r>
      <w:r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žadatele k jejímu doplnění. </w:t>
      </w:r>
      <w:r w:rsidR="009E29FF" w:rsidRPr="009E29FF">
        <w:rPr>
          <w:rFonts w:ascii="Arial" w:hAnsi="Arial" w:cs="Arial"/>
        </w:rPr>
        <w:t xml:space="preserve">V případě negativního hodnocení specifických kritérií přijatelnosti, které je napravitelné, vyzve AOPK ČR žadatele k úpravě žádosti. </w:t>
      </w:r>
      <w:r w:rsidRPr="00455D7D">
        <w:rPr>
          <w:rFonts w:ascii="Arial" w:hAnsi="Arial" w:cs="Arial"/>
        </w:rPr>
        <w:t xml:space="preserve">Období mezi vyzváním žadatele a dodáním </w:t>
      </w:r>
      <w:r w:rsidR="009E29FF">
        <w:rPr>
          <w:rFonts w:ascii="Arial" w:hAnsi="Arial" w:cs="Arial"/>
        </w:rPr>
        <w:t>upravené</w:t>
      </w:r>
      <w:r w:rsidR="009E29FF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se </w:t>
      </w:r>
      <w:r w:rsidR="001E0320">
        <w:rPr>
          <w:rFonts w:ascii="Arial" w:hAnsi="Arial" w:cs="Arial"/>
        </w:rPr>
        <w:t>d</w:t>
      </w:r>
      <w:r w:rsidRPr="00455D7D">
        <w:rPr>
          <w:rFonts w:ascii="Arial" w:hAnsi="Arial" w:cs="Arial"/>
        </w:rPr>
        <w:t xml:space="preserve">o lhůty nezapočítává. </w:t>
      </w:r>
      <w:r>
        <w:rPr>
          <w:rFonts w:ascii="Arial" w:hAnsi="Arial" w:cs="Arial"/>
        </w:rPr>
        <w:t>Žadatel obdrží Stanovisko prostřednictvím</w:t>
      </w:r>
      <w:bookmarkStart w:id="15" w:name="_GoBack"/>
      <w:bookmarkEnd w:id="15"/>
      <w:r>
        <w:rPr>
          <w:rFonts w:ascii="Arial" w:hAnsi="Arial" w:cs="Arial"/>
        </w:rPr>
        <w:t xml:space="preserve"> datové schránky. </w:t>
      </w:r>
    </w:p>
    <w:p w14:paraId="102E3B05" w14:textId="117A7B73" w:rsidR="0012212C" w:rsidRPr="00455D7D" w:rsidRDefault="0012212C" w:rsidP="0012212C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Aspekty posuzované AOPK</w:t>
      </w:r>
      <w:r w:rsidR="005E20E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 xml:space="preserve"> ČR</w:t>
      </w:r>
    </w:p>
    <w:p w14:paraId="2DCED971" w14:textId="17D2B38D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Projekt revitalizace musí být komplexní a </w:t>
      </w:r>
      <w:r w:rsidRPr="00B16488">
        <w:rPr>
          <w:rFonts w:ascii="Arial" w:hAnsi="Arial" w:cs="Arial"/>
        </w:rPr>
        <w:t>řešit území jako celek. Prioritou revitalizovaných ploch zeleně, popř. vodních prvků bude rozvoj a zlepšení kvality ekosystémových služeb v rámci města či obce. Revitalizovaná plocha přispěje k</w:t>
      </w:r>
      <w:r w:rsidR="00805A60">
        <w:rPr>
          <w:rFonts w:ascii="Arial" w:hAnsi="Arial" w:cs="Arial"/>
        </w:rPr>
        <w:t> rozvoji a</w:t>
      </w:r>
      <w:r w:rsidRPr="00B16488">
        <w:rPr>
          <w:rFonts w:ascii="Arial" w:hAnsi="Arial" w:cs="Arial"/>
        </w:rPr>
        <w:t xml:space="preserve"> udržitelnosti zeleně v sídle</w:t>
      </w:r>
      <w:r w:rsidR="00564743">
        <w:rPr>
          <w:rFonts w:ascii="Arial" w:hAnsi="Arial" w:cs="Arial"/>
        </w:rPr>
        <w:t xml:space="preserve"> </w:t>
      </w:r>
      <w:r w:rsidR="00564743">
        <w:rPr>
          <w:rFonts w:ascii="Arial" w:hAnsi="Arial" w:cs="Arial"/>
        </w:rPr>
        <w:lastRenderedPageBreak/>
        <w:t>a </w:t>
      </w:r>
      <w:r w:rsidR="00805A60">
        <w:rPr>
          <w:rFonts w:ascii="Arial" w:hAnsi="Arial" w:cs="Arial"/>
        </w:rPr>
        <w:t>k tvorbě zelené infrastruktury</w:t>
      </w:r>
      <w:r w:rsidRPr="00B16488">
        <w:rPr>
          <w:rFonts w:ascii="Arial" w:hAnsi="Arial" w:cs="Arial"/>
        </w:rPr>
        <w:t>. Ta je dána charakterem ploch (variabilitou biotopů,</w:t>
      </w:r>
      <w:r w:rsidRPr="00455D7D">
        <w:rPr>
          <w:rFonts w:ascii="Arial" w:hAnsi="Arial" w:cs="Arial"/>
        </w:rPr>
        <w:t xml:space="preserve"> druhovou skladbou, odolnost</w:t>
      </w:r>
      <w:r w:rsidR="001E0320">
        <w:rPr>
          <w:rFonts w:ascii="Arial" w:hAnsi="Arial" w:cs="Arial"/>
        </w:rPr>
        <w:t>í</w:t>
      </w:r>
      <w:r w:rsidRPr="00455D7D">
        <w:rPr>
          <w:rFonts w:ascii="Arial" w:hAnsi="Arial" w:cs="Arial"/>
        </w:rPr>
        <w:t xml:space="preserve"> druhů apod.), jejich velikosti a konektivity jak v rámci sídla, tak ve vazbě na okolní krajinu. V rámci stávajících zelených ploch a vegetačních prvků musí vytvořit či rozvíjet funkční systém sídelní zeleně. Realizované vodní prvky budou vhodně prostorově začleněné a funkčně provázané s vegetačními prvky, navržené řešení komplexní z pohledu ekologického přínosu, morfologie říčního prostoru, protipovodňových efektů a volnočasové a</w:t>
      </w:r>
      <w:r w:rsidR="00BA40ED">
        <w:rPr>
          <w:rFonts w:ascii="Arial" w:hAnsi="Arial" w:cs="Arial"/>
        </w:rPr>
        <w:t xml:space="preserve">traktivity území. </w:t>
      </w:r>
      <w:r w:rsidR="00BA40ED" w:rsidRPr="0062188C">
        <w:rPr>
          <w:rFonts w:ascii="Arial" w:hAnsi="Arial"/>
        </w:rPr>
        <w:t>Pouh</w:t>
      </w:r>
      <w:r w:rsidR="00A8221E">
        <w:rPr>
          <w:rFonts w:ascii="Arial" w:hAnsi="Arial"/>
        </w:rPr>
        <w:t>á</w:t>
      </w:r>
      <w:r w:rsidR="00BA40ED" w:rsidRPr="0062188C">
        <w:rPr>
          <w:rFonts w:ascii="Arial" w:hAnsi="Arial"/>
        </w:rPr>
        <w:t xml:space="preserve"> dílčí a </w:t>
      </w:r>
      <w:r w:rsidRPr="0062188C">
        <w:rPr>
          <w:rFonts w:ascii="Arial" w:hAnsi="Arial"/>
        </w:rPr>
        <w:t xml:space="preserve">izolovaná opatření v podobě ošetření stávajících dřevin, výsadeb nových dřevin, samotné realizace keřových, </w:t>
      </w:r>
      <w:proofErr w:type="spellStart"/>
      <w:r w:rsidRPr="0062188C">
        <w:rPr>
          <w:rFonts w:ascii="Arial" w:hAnsi="Arial"/>
        </w:rPr>
        <w:t>travinobylin</w:t>
      </w:r>
      <w:r w:rsidR="005E20ED" w:rsidRPr="0062188C">
        <w:rPr>
          <w:rFonts w:ascii="Arial" w:hAnsi="Arial"/>
        </w:rPr>
        <w:t>n</w:t>
      </w:r>
      <w:r w:rsidRPr="0062188C">
        <w:rPr>
          <w:rFonts w:ascii="Arial" w:hAnsi="Arial"/>
        </w:rPr>
        <w:t>ých</w:t>
      </w:r>
      <w:proofErr w:type="spellEnd"/>
      <w:r w:rsidRPr="0062188C">
        <w:rPr>
          <w:rFonts w:ascii="Arial" w:hAnsi="Arial"/>
        </w:rPr>
        <w:t xml:space="preserve"> a travnatých ploch či opatření sestávající se jen z realizace vodních prvků, je nepřijatelné.</w:t>
      </w:r>
      <w:r w:rsidR="005E20ED">
        <w:rPr>
          <w:rFonts w:ascii="Arial" w:hAnsi="Arial" w:cs="Arial"/>
        </w:rPr>
        <w:t xml:space="preserve"> </w:t>
      </w:r>
      <w:r w:rsidR="00746751">
        <w:rPr>
          <w:rFonts w:ascii="Arial" w:hAnsi="Arial" w:cs="Arial"/>
        </w:rPr>
        <w:t xml:space="preserve">  </w:t>
      </w:r>
    </w:p>
    <w:p w14:paraId="42E3F82E" w14:textId="03D4ECE3" w:rsidR="00A60A61" w:rsidRDefault="00A60A6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Podporované vegetační prvky:</w:t>
      </w:r>
    </w:p>
    <w:p w14:paraId="1A908242" w14:textId="48608AF0" w:rsidR="00A60A61" w:rsidRDefault="003A124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0A61">
        <w:rPr>
          <w:rFonts w:ascii="Arial" w:hAnsi="Arial" w:cs="Arial"/>
        </w:rPr>
        <w:t xml:space="preserve">šechny vegetační prvky, které </w:t>
      </w:r>
      <w:r w:rsidR="0079054A">
        <w:rPr>
          <w:rFonts w:ascii="Arial" w:hAnsi="Arial" w:cs="Arial"/>
        </w:rPr>
        <w:t>ve své šíři a komplexnosti přispějí k posílení systému sídelní zeleně a přispějí k tvorbě či rozvoj</w:t>
      </w:r>
      <w:r w:rsidR="00AC5206">
        <w:rPr>
          <w:rFonts w:ascii="Arial" w:hAnsi="Arial" w:cs="Arial"/>
        </w:rPr>
        <w:t>i</w:t>
      </w:r>
      <w:r w:rsidR="0079054A">
        <w:rPr>
          <w:rFonts w:ascii="Arial" w:hAnsi="Arial" w:cs="Arial"/>
        </w:rPr>
        <w:t xml:space="preserve"> zelené infrastruktury měst a obcí. Zejména se jedná o</w:t>
      </w:r>
      <w:r w:rsidR="005E20ED">
        <w:rPr>
          <w:rFonts w:ascii="Arial" w:hAnsi="Arial" w:cs="Arial"/>
        </w:rPr>
        <w:t> </w:t>
      </w:r>
      <w:r w:rsidR="003F2566">
        <w:rPr>
          <w:rFonts w:ascii="Arial" w:hAnsi="Arial" w:cs="Arial"/>
        </w:rPr>
        <w:t>výsadb</w:t>
      </w:r>
      <w:r w:rsidR="00D64230">
        <w:rPr>
          <w:rFonts w:ascii="Arial" w:hAnsi="Arial" w:cs="Arial"/>
        </w:rPr>
        <w:t>u</w:t>
      </w:r>
      <w:r w:rsidR="003F2566">
        <w:rPr>
          <w:rFonts w:ascii="Arial" w:hAnsi="Arial" w:cs="Arial"/>
        </w:rPr>
        <w:t xml:space="preserve"> stromů a jejich skupin</w:t>
      </w:r>
      <w:r w:rsidR="0079054A">
        <w:rPr>
          <w:rFonts w:ascii="Arial" w:hAnsi="Arial" w:cs="Arial"/>
        </w:rPr>
        <w:t>, zakládání keřových ploch, trvalkových a smíšených záhonů (trvalky,</w:t>
      </w:r>
      <w:r w:rsidR="00EB1848" w:rsidRPr="00EB1848">
        <w:rPr>
          <w:rFonts w:ascii="Arial" w:hAnsi="Arial" w:cs="Arial"/>
        </w:rPr>
        <w:t xml:space="preserve"> </w:t>
      </w:r>
      <w:r w:rsidR="00EB1848">
        <w:rPr>
          <w:rFonts w:ascii="Arial" w:hAnsi="Arial" w:cs="Arial"/>
        </w:rPr>
        <w:t>letničky a dvouletky,</w:t>
      </w:r>
      <w:r w:rsidR="0079054A">
        <w:rPr>
          <w:rFonts w:ascii="Arial" w:hAnsi="Arial" w:cs="Arial"/>
        </w:rPr>
        <w:t xml:space="preserve"> trávy, traviny,</w:t>
      </w:r>
      <w:r w:rsidR="00ED388A">
        <w:rPr>
          <w:rFonts w:ascii="Arial" w:hAnsi="Arial" w:cs="Arial"/>
        </w:rPr>
        <w:t xml:space="preserve"> cibuloviny, hlíznaté rostliny, doplňkové dřeviny apod.)</w:t>
      </w:r>
      <w:r w:rsidR="0079054A">
        <w:rPr>
          <w:rFonts w:ascii="Arial" w:hAnsi="Arial" w:cs="Arial"/>
        </w:rPr>
        <w:t xml:space="preserve">, </w:t>
      </w:r>
      <w:r w:rsidR="00ED388A">
        <w:rPr>
          <w:rFonts w:ascii="Arial" w:hAnsi="Arial" w:cs="Arial"/>
        </w:rPr>
        <w:t>vertikální prvky zeleně</w:t>
      </w:r>
      <w:r w:rsidR="0079054A">
        <w:rPr>
          <w:rFonts w:ascii="Arial" w:hAnsi="Arial" w:cs="Arial"/>
        </w:rPr>
        <w:t xml:space="preserve"> (včetně realizace opěrného systému)</w:t>
      </w:r>
      <w:r w:rsidR="00ED388A">
        <w:rPr>
          <w:rFonts w:ascii="Arial" w:hAnsi="Arial" w:cs="Arial"/>
        </w:rPr>
        <w:t xml:space="preserve">, </w:t>
      </w:r>
      <w:r w:rsidR="00EB1848">
        <w:rPr>
          <w:rFonts w:ascii="Arial" w:hAnsi="Arial" w:cs="Arial"/>
        </w:rPr>
        <w:t xml:space="preserve">velkoobjemové nádoby pro výsadbu zeleně, </w:t>
      </w:r>
      <w:r w:rsidR="00ED388A">
        <w:rPr>
          <w:rFonts w:ascii="Arial" w:hAnsi="Arial" w:cs="Arial"/>
        </w:rPr>
        <w:t xml:space="preserve">zakládání travnatých a </w:t>
      </w:r>
      <w:proofErr w:type="spellStart"/>
      <w:r w:rsidR="00ED388A">
        <w:rPr>
          <w:rFonts w:ascii="Arial" w:hAnsi="Arial" w:cs="Arial"/>
        </w:rPr>
        <w:t>travinobylinných</w:t>
      </w:r>
      <w:proofErr w:type="spellEnd"/>
      <w:r w:rsidR="00ED388A">
        <w:rPr>
          <w:rFonts w:ascii="Arial" w:hAnsi="Arial" w:cs="Arial"/>
        </w:rPr>
        <w:t xml:space="preserve"> ploch (luční společenstva) apod.</w:t>
      </w:r>
    </w:p>
    <w:p w14:paraId="6C206738" w14:textId="3FDF0B6F" w:rsidR="00ED388A" w:rsidRDefault="00ED388A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opatření je rovněž vytvoření vhodných podmínek pro jejich zdárný a dlouhodobě perspektivní růst (úprava stanovištních poměrů, zajištění kv</w:t>
      </w:r>
      <w:r w:rsidR="0018786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litního </w:t>
      </w:r>
      <w:proofErr w:type="spellStart"/>
      <w:r>
        <w:rPr>
          <w:rFonts w:ascii="Arial" w:hAnsi="Arial" w:cs="Arial"/>
        </w:rPr>
        <w:t>prokořenitelného</w:t>
      </w:r>
      <w:proofErr w:type="spellEnd"/>
      <w:r>
        <w:rPr>
          <w:rFonts w:ascii="Arial" w:hAnsi="Arial" w:cs="Arial"/>
        </w:rPr>
        <w:t xml:space="preserve"> prostoru)</w:t>
      </w:r>
      <w:r w:rsidR="00D64230">
        <w:rPr>
          <w:rFonts w:ascii="Arial" w:hAnsi="Arial" w:cs="Arial"/>
        </w:rPr>
        <w:t xml:space="preserve">. </w:t>
      </w:r>
    </w:p>
    <w:p w14:paraId="73789DAA" w14:textId="0183CD52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Podporované vodní prvky:</w:t>
      </w:r>
    </w:p>
    <w:p w14:paraId="754565E3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Revitalizace vodních toků a ostatních vodních linií, např. náhonů, odlehčovacích koryt včetně </w:t>
      </w:r>
      <w:proofErr w:type="spellStart"/>
      <w:r w:rsidRPr="00455D7D">
        <w:rPr>
          <w:rFonts w:ascii="Arial" w:hAnsi="Arial" w:cs="Arial"/>
        </w:rPr>
        <w:t>intravilánových</w:t>
      </w:r>
      <w:proofErr w:type="spellEnd"/>
      <w:r w:rsidRPr="00455D7D">
        <w:rPr>
          <w:rFonts w:ascii="Arial" w:hAnsi="Arial" w:cs="Arial"/>
        </w:rPr>
        <w:t xml:space="preserve"> revitalizací (zejména zvětšením prostorového rozsahu koryta vodního toku umožňující rozvoj přírodě blízkých prvků, přírodě blízkým rozvolňováním, obnovou tvarové a hydraulické členitosti koryt, přírodě blízkého dna, vytvořením přírodě blízké kynety a postranních </w:t>
      </w:r>
      <w:proofErr w:type="spellStart"/>
      <w:r w:rsidRPr="00455D7D">
        <w:rPr>
          <w:rFonts w:ascii="Arial" w:hAnsi="Arial" w:cs="Arial"/>
        </w:rPr>
        <w:t>berem</w:t>
      </w:r>
      <w:proofErr w:type="spellEnd"/>
      <w:r w:rsidRPr="00455D7D">
        <w:rPr>
          <w:rFonts w:ascii="Arial" w:hAnsi="Arial" w:cs="Arial"/>
        </w:rPr>
        <w:t xml:space="preserve"> v rámci složených koryt), vytváření nebo obnova paralelních koryt, postranních ramen a povodňových průlehů přírodě blízkého </w:t>
      </w:r>
      <w:r w:rsidRPr="00B16488">
        <w:rPr>
          <w:rFonts w:ascii="Arial" w:hAnsi="Arial" w:cs="Arial"/>
        </w:rPr>
        <w:t xml:space="preserve">charakteru, zpřírodnění říčního pásu, říčních ramen a nábřežních prostor vč. zpřístupnění vodního toku a zlepšení pobytových a rekreačních funkcí při respektování přístupů ochrany území před povodněmi </w:t>
      </w:r>
    </w:p>
    <w:p w14:paraId="02629B4C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 xml:space="preserve">Odstranění příčných překážek a staveb, které pozbyly svého účelu, z koryt vodních toků, snížení příčných překážek nebo nahrazení přírodě bližší, migračně prostupnou konstrukcí   </w:t>
      </w:r>
    </w:p>
    <w:p w14:paraId="1BEC6065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Obnova a vytváření přírodě blízkých vodních ploch (tůní/jezírek, mokřadů, malých vodních nádrží, paralelních koryt, průlehů a jiných terénních sníženin)</w:t>
      </w:r>
    </w:p>
    <w:p w14:paraId="563AB57E" w14:textId="7B665864" w:rsidR="00455D7D" w:rsidRPr="00476BFC" w:rsidRDefault="00362AFF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</w:t>
      </w:r>
      <w:r w:rsidR="00455D7D" w:rsidRPr="00B16488">
        <w:rPr>
          <w:rFonts w:ascii="Arial" w:hAnsi="Arial" w:cs="Arial"/>
        </w:rPr>
        <w:t>bnova historických</w:t>
      </w:r>
      <w:r w:rsidR="00455D7D" w:rsidRPr="00476BFC">
        <w:rPr>
          <w:rFonts w:ascii="Arial" w:hAnsi="Arial" w:cs="Arial"/>
        </w:rPr>
        <w:t xml:space="preserve"> vodních příkopů </w:t>
      </w:r>
    </w:p>
    <w:p w14:paraId="25519976" w14:textId="64C699B3" w:rsidR="00455D7D" w:rsidRPr="00476BFC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Zpřístupnění vodních prvků, posílení pobytových a rekreačních funkcí říčního prostoru</w:t>
      </w:r>
    </w:p>
    <w:p w14:paraId="7A24CC14" w14:textId="4AD700BD" w:rsidR="00703D8C" w:rsidRDefault="00703D8C" w:rsidP="00FC655D">
      <w:pPr>
        <w:spacing w:after="120" w:line="264" w:lineRule="auto"/>
        <w:jc w:val="both"/>
        <w:rPr>
          <w:rFonts w:ascii="Arial" w:hAnsi="Arial" w:cs="Arial"/>
        </w:rPr>
      </w:pPr>
    </w:p>
    <w:p w14:paraId="239C0128" w14:textId="77777777" w:rsid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Doplňkové prvky podporující biodiverzitu:</w:t>
      </w:r>
    </w:p>
    <w:p w14:paraId="6D7F6293" w14:textId="576919D8" w:rsidR="00703D8C" w:rsidRP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návaznosti na vhodné vegetační a vodní prvky – refugia pro doprovodnou faunu, jako jsou např. ptačí a netopýří budky a </w:t>
      </w:r>
      <w:proofErr w:type="spellStart"/>
      <w:r>
        <w:rPr>
          <w:rFonts w:ascii="Arial" w:hAnsi="Arial" w:cs="Arial"/>
        </w:rPr>
        <w:t>logery</w:t>
      </w:r>
      <w:proofErr w:type="spellEnd"/>
      <w:r>
        <w:rPr>
          <w:rFonts w:ascii="Arial" w:hAnsi="Arial" w:cs="Arial"/>
        </w:rPr>
        <w:t xml:space="preserve">, </w:t>
      </w:r>
      <w:r w:rsidR="00FC655D">
        <w:rPr>
          <w:rFonts w:ascii="Arial" w:hAnsi="Arial" w:cs="Arial"/>
        </w:rPr>
        <w:t xml:space="preserve">pítka a krmítka, </w:t>
      </w:r>
      <w:r>
        <w:rPr>
          <w:rFonts w:ascii="Arial" w:hAnsi="Arial" w:cs="Arial"/>
        </w:rPr>
        <w:t>útočiště pro hmyz (</w:t>
      </w:r>
      <w:proofErr w:type="spellStart"/>
      <w:r>
        <w:rPr>
          <w:rFonts w:ascii="Arial" w:hAnsi="Arial" w:cs="Arial"/>
        </w:rPr>
        <w:t>broukoviště</w:t>
      </w:r>
      <w:proofErr w:type="spellEnd"/>
      <w:r>
        <w:rPr>
          <w:rFonts w:ascii="Arial" w:hAnsi="Arial" w:cs="Arial"/>
        </w:rPr>
        <w:t xml:space="preserve">, hmyzí hotely, včelí úly, </w:t>
      </w:r>
      <w:proofErr w:type="spellStart"/>
      <w:r>
        <w:rPr>
          <w:rFonts w:ascii="Arial" w:hAnsi="Arial" w:cs="Arial"/>
        </w:rPr>
        <w:t>čmelíny</w:t>
      </w:r>
      <w:proofErr w:type="spellEnd"/>
      <w:r>
        <w:rPr>
          <w:rFonts w:ascii="Arial" w:hAnsi="Arial" w:cs="Arial"/>
        </w:rPr>
        <w:t xml:space="preserve"> apod.), úkryt pro plazy a obojživelní</w:t>
      </w:r>
      <w:r w:rsidR="00564743">
        <w:rPr>
          <w:rFonts w:ascii="Arial" w:hAnsi="Arial" w:cs="Arial"/>
        </w:rPr>
        <w:t>ky, útulky (zimní příbytky) pro </w:t>
      </w:r>
      <w:r>
        <w:rPr>
          <w:rFonts w:ascii="Arial" w:hAnsi="Arial" w:cs="Arial"/>
        </w:rPr>
        <w:t>ježky apod.</w:t>
      </w:r>
    </w:p>
    <w:p w14:paraId="467912EB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Problémové oblasti, které jsou řešeny v rámci navrhovaných</w:t>
      </w:r>
      <w:r w:rsidRPr="00455D7D">
        <w:rPr>
          <w:rFonts w:ascii="Arial" w:hAnsi="Arial" w:cs="Arial"/>
        </w:rPr>
        <w:t xml:space="preserve"> opatření: </w:t>
      </w:r>
    </w:p>
    <w:p w14:paraId="2DD78D0D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nevyhovující prostředí měst a absence kvalitních a funkčních prvků zelené a modré infrastruktury jako součástí staveb krajinářské architektury ve veřejném prostranství měst a obcí; </w:t>
      </w:r>
    </w:p>
    <w:p w14:paraId="414AF0BB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vysoký podíl ploch se zpevněným, nepropustným povrchem bez souvisejícího hospodaření a nakládaní se srážkovou vodou; </w:t>
      </w:r>
    </w:p>
    <w:p w14:paraId="73021AE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vzájemná funkční neprovázanost existujících prvků vegetace a vodních prvků (říčního prostoru) v sídlech a zhoršující se podmínky pro přírodní složku ve veřejných prostranstvích jako důsledek předchozího nekoncepčního rozvoje a nedostatečné údržby sídelní zeleně a veřejných prostranství; </w:t>
      </w:r>
    </w:p>
    <w:p w14:paraId="32D03D5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nevyužívané prostory a plochy v urbanizovaném území vhodné k vytvoření kvalitního veřejného prostranství se záměrným a funkčním systémem zelené infrastruktury; </w:t>
      </w:r>
    </w:p>
    <w:p w14:paraId="79CDBF1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neuspokojivý volnočasový potenciál veřejných prostranství zejména ve větších městech; </w:t>
      </w:r>
    </w:p>
    <w:p w14:paraId="6529C88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znečištění ovzduší nebezpečné pro zdraví lidí; </w:t>
      </w:r>
    </w:p>
    <w:p w14:paraId="0EFF9D5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hluk ve veřejném prostranství; </w:t>
      </w:r>
    </w:p>
    <w:p w14:paraId="7F44F84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nedostatek vody a špatné hospodaření se srážkovou vodou (rychlý odtok, znečištění). </w:t>
      </w:r>
    </w:p>
    <w:p w14:paraId="13F6F4C0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Očekávaný přínos opatření:</w:t>
      </w:r>
    </w:p>
    <w:p w14:paraId="04181B9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plošný i kvalitativní rozvoj zelené a modré infrastruktury ve stavbách krajinářské architektury pro dlouhodobý udržitelný rozvoj měst a obcí; </w:t>
      </w:r>
    </w:p>
    <w:p w14:paraId="2BE6CE97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znečištění ovzduší a vody; </w:t>
      </w:r>
    </w:p>
    <w:p w14:paraId="509037D1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hlučnosti; </w:t>
      </w:r>
    </w:p>
    <w:p w14:paraId="47BA394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dopadů tepelných ostrovů ve městech a obcích; </w:t>
      </w:r>
    </w:p>
    <w:p w14:paraId="4E33FEE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zvýšení efektivity hospodaření se srážkovou vodou v městských oblastech, podpora opatření k zasakování a zadržování vody ve městech a obcích; </w:t>
      </w:r>
    </w:p>
    <w:p w14:paraId="3BC7DBC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přizpůsobování se změně klimatu ve městech a obcích; </w:t>
      </w:r>
    </w:p>
    <w:p w14:paraId="7D467F8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zachování a zvýšení biologické rozmanitosti vegetace a živočichů ve městech a obcích; </w:t>
      </w:r>
    </w:p>
    <w:p w14:paraId="14969CD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zlepšení kvality života a zvýšení volnočasového potenciálu v sídelním veřejném prostoru ve městech a obcích za pomoci zkvalitňování veřejných prostranství investicemi do stávajících veřejných prostranství a do nevyužívaných ploch pro jejich nové (opětovné) využití. </w:t>
      </w:r>
    </w:p>
    <w:p w14:paraId="321FE979" w14:textId="77777777" w:rsid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Specifická kritéria přijatelnosti a upřesnění hodnocení AOPK ČR</w:t>
      </w:r>
    </w:p>
    <w:p w14:paraId="146D4231" w14:textId="0D4C9D6D" w:rsidR="00455D7D" w:rsidRPr="00455D7D" w:rsidRDefault="00455D7D" w:rsidP="00455D7D">
      <w:pPr>
        <w:rPr>
          <w:rFonts w:ascii="Arial" w:hAnsi="Arial" w:cs="Arial"/>
          <w:b/>
          <w:bCs/>
        </w:rPr>
      </w:pPr>
      <w:r w:rsidRPr="00455D7D">
        <w:rPr>
          <w:rFonts w:ascii="Arial" w:hAnsi="Arial" w:cs="Arial"/>
          <w:b/>
          <w:bCs/>
        </w:rPr>
        <w:t xml:space="preserve">Vydání kladného stanoviska souvisí se splněním níže vypsaných podmínek: </w:t>
      </w:r>
    </w:p>
    <w:p w14:paraId="3E911696" w14:textId="4601DDE9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Vegetační část projektu obsahuje dostatečné zhodnocení stávajícího stavu území (biodiverzity a ostatních přírodovědných hodnot) a stávajících vegetačních prvků.</w:t>
      </w:r>
      <w:r w:rsidR="00A60A61" w:rsidRPr="00A60A61">
        <w:rPr>
          <w:rFonts w:asciiTheme="majorHAnsi" w:hAnsiTheme="majorHAnsi"/>
        </w:rPr>
        <w:t xml:space="preserve"> </w:t>
      </w:r>
      <w:r w:rsidR="00A60A61" w:rsidRPr="00AC5206">
        <w:rPr>
          <w:rFonts w:ascii="Arial" w:hAnsi="Arial" w:cs="Arial"/>
        </w:rPr>
        <w:t>Upřesnění: Projekt obsahuje popis a posouzení lokality z hlediska stávající zeleně a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ostatních přírodních prvků včetně širších vztahů a návaznosti na celoměstský systém sídelní zel</w:t>
      </w:r>
      <w:r w:rsidR="001E0320">
        <w:rPr>
          <w:rFonts w:ascii="Arial" w:hAnsi="Arial" w:cs="Arial"/>
        </w:rPr>
        <w:t>e</w:t>
      </w:r>
      <w:r w:rsidR="00A60A61" w:rsidRPr="00AC5206">
        <w:rPr>
          <w:rFonts w:ascii="Arial" w:hAnsi="Arial" w:cs="Arial"/>
        </w:rPr>
        <w:t xml:space="preserve">ně. Nezbytnou součástí je </w:t>
      </w:r>
      <w:r w:rsidR="00AC5206" w:rsidRPr="00AC5206">
        <w:rPr>
          <w:rFonts w:ascii="Arial" w:hAnsi="Arial" w:cs="Arial"/>
        </w:rPr>
        <w:t>inventariza</w:t>
      </w:r>
      <w:r w:rsidR="00AC5206">
        <w:rPr>
          <w:rFonts w:ascii="Arial" w:hAnsi="Arial" w:cs="Arial"/>
        </w:rPr>
        <w:t>ce</w:t>
      </w:r>
      <w:r w:rsidR="00A60A61" w:rsidRPr="00AC5206">
        <w:rPr>
          <w:rFonts w:ascii="Arial" w:hAnsi="Arial" w:cs="Arial"/>
        </w:rPr>
        <w:t xml:space="preserve"> stávajících dřevin – vyhodnocení jejich stavu </w:t>
      </w:r>
      <w:r w:rsidR="00AC5206" w:rsidRPr="00AC5206">
        <w:rPr>
          <w:rFonts w:ascii="Arial" w:hAnsi="Arial" w:cs="Arial"/>
        </w:rPr>
        <w:t>včetně</w:t>
      </w:r>
      <w:r w:rsidR="00A60A61" w:rsidRPr="00AC5206">
        <w:rPr>
          <w:rFonts w:ascii="Arial" w:hAnsi="Arial" w:cs="Arial"/>
        </w:rPr>
        <w:t xml:space="preserve"> návrhů pěstebních opatření a kácení, u jedinců </w:t>
      </w:r>
      <w:proofErr w:type="spellStart"/>
      <w:r w:rsidR="00A60A61" w:rsidRPr="00AC5206">
        <w:rPr>
          <w:rFonts w:ascii="Arial" w:hAnsi="Arial" w:cs="Arial"/>
        </w:rPr>
        <w:t>senescentních</w:t>
      </w:r>
      <w:proofErr w:type="spellEnd"/>
      <w:r w:rsidR="00A60A61" w:rsidRPr="00AC5206">
        <w:rPr>
          <w:rFonts w:ascii="Arial" w:hAnsi="Arial" w:cs="Arial"/>
        </w:rPr>
        <w:t xml:space="preserve"> stromů (stárnoucí biologicky hodnotné stromy, např. </w:t>
      </w:r>
      <w:proofErr w:type="spellStart"/>
      <w:r w:rsidR="00A60A61" w:rsidRPr="00AC5206">
        <w:rPr>
          <w:rFonts w:ascii="Arial" w:hAnsi="Arial" w:cs="Arial"/>
        </w:rPr>
        <w:t>doupné</w:t>
      </w:r>
      <w:proofErr w:type="spellEnd"/>
      <w:r w:rsidR="00A60A61" w:rsidRPr="00AC5206">
        <w:rPr>
          <w:rFonts w:ascii="Arial" w:hAnsi="Arial" w:cs="Arial"/>
        </w:rPr>
        <w:t xml:space="preserve"> apod.) dále navazuje specializovaný (biologický) průzkum zaměřený na ověření výskytu doprovodných druhů organismů, zejména zvláště chráněných druhů a druhů ohrožených dle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červených seznamů.</w:t>
      </w:r>
    </w:p>
    <w:p w14:paraId="5F1C4897" w14:textId="679A0FFF" w:rsidR="00455D7D" w:rsidRPr="00AC5206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Vegetační část projektu naplňuje cíle podpory a jeho přínosy k naplnění cílů podpory nejsou zanedbatelné</w:t>
      </w:r>
      <w:r w:rsidR="00A60A61" w:rsidRPr="00A60A61">
        <w:rPr>
          <w:rFonts w:asciiTheme="majorHAnsi" w:hAnsiTheme="majorHAnsi"/>
        </w:rPr>
        <w:t xml:space="preserve"> </w:t>
      </w:r>
      <w:r w:rsidR="00A60A61" w:rsidRPr="002E74DF">
        <w:rPr>
          <w:rFonts w:ascii="Arial" w:hAnsi="Arial" w:cs="Arial"/>
        </w:rPr>
        <w:t xml:space="preserve">Upřesnění: Projekt musí </w:t>
      </w:r>
      <w:r w:rsidR="00187863">
        <w:rPr>
          <w:rFonts w:ascii="Arial" w:hAnsi="Arial" w:cs="Arial"/>
        </w:rPr>
        <w:t>zřetelně</w:t>
      </w:r>
      <w:r w:rsidR="00A60A61" w:rsidRPr="002E74DF">
        <w:rPr>
          <w:rFonts w:ascii="Arial" w:hAnsi="Arial" w:cs="Arial"/>
        </w:rPr>
        <w:t xml:space="preserve"> přispět k posílení ekosystémových služeb sídelní zeleně (zejména ke zvýšení </w:t>
      </w:r>
      <w:r w:rsidR="00AC5206" w:rsidRPr="00AC5206">
        <w:rPr>
          <w:rFonts w:ascii="Arial" w:hAnsi="Arial" w:cs="Arial"/>
        </w:rPr>
        <w:t>potenciálu</w:t>
      </w:r>
      <w:r w:rsidR="00A60A61" w:rsidRPr="002E74DF">
        <w:rPr>
          <w:rFonts w:ascii="Arial" w:hAnsi="Arial" w:cs="Arial"/>
        </w:rPr>
        <w:t xml:space="preserve"> adaptace sídla ke změnám klimatu jako je zadržování vláhy, ochlazování svého okolí, </w:t>
      </w:r>
      <w:r w:rsidR="00AC5206" w:rsidRPr="00AC5206">
        <w:rPr>
          <w:rFonts w:ascii="Arial" w:hAnsi="Arial" w:cs="Arial"/>
        </w:rPr>
        <w:t>zmírnění</w:t>
      </w:r>
      <w:r w:rsidR="00A60A61" w:rsidRPr="002E74DF">
        <w:rPr>
          <w:rFonts w:ascii="Arial" w:hAnsi="Arial" w:cs="Arial"/>
        </w:rPr>
        <w:t xml:space="preserve"> teplotních extrémů apod.), k jejímu funkčnímu rozvoji a k tvorbě (rozvoji) zelené infastruktury ve veřejném prostranství.</w:t>
      </w:r>
    </w:p>
    <w:p w14:paraId="5B19A95D" w14:textId="2B2C7FA1" w:rsidR="00455D7D" w:rsidRPr="002E74DF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Navrhovaná opatření jsou v souladu se Standardy péče o přírodu a krajinu, pokud jsou pro daná opatření zpracovány a schváleny. Pokud se navržené řešení od standardů odchyluje, jsou odchylky v dokumentaci identif</w:t>
      </w:r>
      <w:r w:rsidR="00BA40ED">
        <w:rPr>
          <w:rFonts w:ascii="Arial" w:hAnsi="Arial" w:cs="Arial"/>
        </w:rPr>
        <w:t>ikovány, srozumitelně popsány a </w:t>
      </w:r>
      <w:r w:rsidRPr="00455D7D">
        <w:rPr>
          <w:rFonts w:ascii="Arial" w:hAnsi="Arial" w:cs="Arial"/>
        </w:rPr>
        <w:t>zdůvodněny</w:t>
      </w:r>
      <w:r w:rsidRPr="002E74DF">
        <w:rPr>
          <w:rFonts w:ascii="Arial" w:hAnsi="Arial" w:cs="Arial"/>
        </w:rPr>
        <w:t>.</w:t>
      </w:r>
      <w:r w:rsidR="00A60A61" w:rsidRPr="002E74DF">
        <w:rPr>
          <w:rFonts w:ascii="Arial" w:hAnsi="Arial" w:cs="Arial"/>
        </w:rPr>
        <w:t xml:space="preserve"> Upřesnění: Důvodem k odchýlení mohou být specifické podmínky</w:t>
      </w:r>
      <w:r w:rsidR="00187863">
        <w:rPr>
          <w:rFonts w:ascii="Arial" w:hAnsi="Arial" w:cs="Arial"/>
        </w:rPr>
        <w:t> </w:t>
      </w:r>
      <w:r w:rsidR="00A60A61" w:rsidRPr="002E74DF">
        <w:rPr>
          <w:rFonts w:ascii="Arial" w:hAnsi="Arial" w:cs="Arial"/>
        </w:rPr>
        <w:t>zájmového území, přírodní a ekologické limity či technická specifika řešené situace.</w:t>
      </w:r>
      <w:r w:rsidRPr="002E74DF">
        <w:rPr>
          <w:rFonts w:ascii="Arial" w:hAnsi="Arial" w:cs="Arial"/>
        </w:rPr>
        <w:t xml:space="preserve"> </w:t>
      </w:r>
    </w:p>
    <w:p w14:paraId="02832CD4" w14:textId="6806CAE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vegetace je dostatečně zhodnocen vliv průběhu realizace opatření na funkce ekosystémů, realizace projektu nezpůsobí trvalý pokles biodiverzity v lokalitě a zároveň nedojde k nevratnému negat</w:t>
      </w:r>
      <w:r w:rsidR="00BA40ED">
        <w:rPr>
          <w:rFonts w:ascii="Arial" w:hAnsi="Arial" w:cs="Arial"/>
        </w:rPr>
        <w:t>ivnímu ovlivnění nebo zásahu do </w:t>
      </w:r>
      <w:r w:rsidRPr="00455D7D">
        <w:rPr>
          <w:rFonts w:ascii="Arial" w:hAnsi="Arial" w:cs="Arial"/>
        </w:rPr>
        <w:t>biotopů zvláště chráněných nebo ohrožených druhů rostlin a živočichů.</w:t>
      </w:r>
      <w:r w:rsidR="00240081">
        <w:rPr>
          <w:rFonts w:ascii="Arial" w:hAnsi="Arial" w:cs="Arial"/>
        </w:rPr>
        <w:t xml:space="preserve"> </w:t>
      </w:r>
      <w:r w:rsidR="00240081" w:rsidRPr="002B6DC6">
        <w:rPr>
          <w:rFonts w:ascii="Arial" w:hAnsi="Arial" w:cs="Arial"/>
        </w:rPr>
        <w:t>Upřesnění: Projekt doloží (výkresovou částí, popisem v technické zprávě) jakým konkrétním zp</w:t>
      </w:r>
      <w:r w:rsidR="00240081">
        <w:rPr>
          <w:rFonts w:ascii="Arial" w:hAnsi="Arial" w:cs="Arial"/>
        </w:rPr>
        <w:t xml:space="preserve">ůsobem budou v průběhu realizace zabezpečené </w:t>
      </w:r>
      <w:r w:rsidR="00240081" w:rsidRPr="002B6DC6">
        <w:rPr>
          <w:rFonts w:ascii="Arial" w:hAnsi="Arial" w:cs="Arial"/>
        </w:rPr>
        <w:t>stávající perspektivní dřeviny a</w:t>
      </w:r>
      <w:r w:rsidR="00BA40ED">
        <w:rPr>
          <w:rFonts w:ascii="Arial" w:hAnsi="Arial" w:cs="Arial"/>
        </w:rPr>
        <w:t> </w:t>
      </w:r>
      <w:r w:rsidR="00240081" w:rsidRPr="002B6DC6">
        <w:rPr>
          <w:rFonts w:ascii="Arial" w:hAnsi="Arial" w:cs="Arial"/>
        </w:rPr>
        <w:t>jejich významný kořenový prostor, které by mohly být negativně dotčeny navrhovanými opatřeními, jako jsou především terénní úpravy a stavebně technické práce.</w:t>
      </w:r>
    </w:p>
    <w:p w14:paraId="7D5B84E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455D7D">
        <w:rPr>
          <w:rFonts w:ascii="Arial" w:hAnsi="Arial" w:cs="Arial"/>
        </w:rPr>
        <w:t>Projekt není v kolizi s ostatními zájmy chráněnými dle zákona č. 114/1992 Sb., o ochraně přírody a krajiny.</w:t>
      </w:r>
      <w:r w:rsidRPr="00455D7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455D7D">
        <w:rPr>
          <w:rFonts w:ascii="Arial" w:hAnsi="Arial" w:cs="Arial"/>
        </w:rPr>
        <w:t xml:space="preserve">Upřesnění: Navrhovaná opatření neohrozí zejména významné krajinné prvky, vymezený územní systém ekologické stability, památné stromy včetně jejich ochranných pásem, zvláště chráněné druhy rostlin a živočichů, včetně jejich biotopu. </w:t>
      </w:r>
    </w:p>
    <w:p w14:paraId="3B065B2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Pokud je projekt realizován v ZCHÚ (nebo jeho OP) nebo v lokalitě soustavy Natura 2000, není v rozporu s plánem péče o ZCHÚ, zásadami péče ani se souhrnem doporučených opatření pro lokalitu soustavy Natura 2000.</w:t>
      </w:r>
    </w:p>
    <w:p w14:paraId="7DE2B6DC" w14:textId="2451DD7A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 rámci realizace budou vysazovány stanovištně vhodné dřeviny.  Upřesnění: Bude se jednat o dřeviny vhodné pro daný vegetační stupeň vhodných pro výsadbu do prostředí sídel. Za stanovištně vhodné dřeviny se nepovažují tyto nežádoucí a značně problematické invazní druhy rostlin: pajasan </w:t>
      </w:r>
      <w:proofErr w:type="spellStart"/>
      <w:r w:rsidRPr="00455D7D">
        <w:rPr>
          <w:rFonts w:ascii="Arial" w:hAnsi="Arial" w:cs="Arial"/>
        </w:rPr>
        <w:t>žlaznatý</w:t>
      </w:r>
      <w:proofErr w:type="spellEnd"/>
      <w:r w:rsidRPr="00455D7D">
        <w:rPr>
          <w:rFonts w:ascii="Arial" w:hAnsi="Arial" w:cs="Arial"/>
        </w:rPr>
        <w:t xml:space="preserve"> (</w:t>
      </w:r>
      <w:proofErr w:type="spellStart"/>
      <w:r w:rsidRPr="00455D7D">
        <w:rPr>
          <w:rFonts w:ascii="Arial" w:hAnsi="Arial" w:cs="Arial"/>
          <w:i/>
        </w:rPr>
        <w:t>Ailanthus</w:t>
      </w:r>
      <w:proofErr w:type="spellEnd"/>
      <w:r w:rsidRPr="00455D7D">
        <w:rPr>
          <w:rFonts w:ascii="Arial" w:hAnsi="Arial" w:cs="Arial"/>
          <w:i/>
        </w:rPr>
        <w:t xml:space="preserve"> </w:t>
      </w:r>
      <w:proofErr w:type="spellStart"/>
      <w:r w:rsidRPr="00455D7D">
        <w:rPr>
          <w:rFonts w:ascii="Arial" w:hAnsi="Arial" w:cs="Arial"/>
          <w:i/>
        </w:rPr>
        <w:t>altissima</w:t>
      </w:r>
      <w:proofErr w:type="spellEnd"/>
      <w:r w:rsidRPr="00455D7D">
        <w:rPr>
          <w:rFonts w:ascii="Arial" w:hAnsi="Arial" w:cs="Arial"/>
        </w:rPr>
        <w:t>), střemcha pozdní (</w:t>
      </w:r>
      <w:proofErr w:type="spellStart"/>
      <w:r w:rsidRPr="00455D7D">
        <w:rPr>
          <w:rFonts w:ascii="Arial" w:hAnsi="Arial" w:cs="Arial"/>
          <w:i/>
        </w:rPr>
        <w:t>Prunus</w:t>
      </w:r>
      <w:proofErr w:type="spellEnd"/>
      <w:r w:rsidRPr="00455D7D">
        <w:rPr>
          <w:rFonts w:ascii="Arial" w:hAnsi="Arial" w:cs="Arial"/>
          <w:i/>
        </w:rPr>
        <w:t xml:space="preserve"> </w:t>
      </w:r>
      <w:proofErr w:type="spellStart"/>
      <w:r w:rsidRPr="00455D7D">
        <w:rPr>
          <w:rFonts w:ascii="Arial" w:hAnsi="Arial" w:cs="Arial"/>
          <w:i/>
        </w:rPr>
        <w:t>serotina</w:t>
      </w:r>
      <w:proofErr w:type="spellEnd"/>
      <w:r w:rsidRPr="00455D7D">
        <w:rPr>
          <w:rFonts w:ascii="Arial" w:hAnsi="Arial" w:cs="Arial"/>
        </w:rPr>
        <w:t>), javor jasano</w:t>
      </w:r>
      <w:r w:rsidR="00187863">
        <w:rPr>
          <w:rFonts w:ascii="Arial" w:hAnsi="Arial" w:cs="Arial"/>
        </w:rPr>
        <w:t>l</w:t>
      </w:r>
      <w:r w:rsidRPr="00455D7D">
        <w:rPr>
          <w:rFonts w:ascii="Arial" w:hAnsi="Arial" w:cs="Arial"/>
        </w:rPr>
        <w:t>istý (</w:t>
      </w:r>
      <w:r w:rsidRPr="00455D7D">
        <w:rPr>
          <w:rFonts w:ascii="Arial" w:hAnsi="Arial" w:cs="Arial"/>
          <w:i/>
        </w:rPr>
        <w:t xml:space="preserve">Acer </w:t>
      </w:r>
      <w:proofErr w:type="spellStart"/>
      <w:r w:rsidRPr="00455D7D">
        <w:rPr>
          <w:rFonts w:ascii="Arial" w:hAnsi="Arial" w:cs="Arial"/>
          <w:i/>
        </w:rPr>
        <w:t>negundo</w:t>
      </w:r>
      <w:proofErr w:type="spellEnd"/>
      <w:r w:rsidRPr="00455D7D">
        <w:rPr>
          <w:rFonts w:ascii="Arial" w:hAnsi="Arial" w:cs="Arial"/>
        </w:rPr>
        <w:t>), škumpa orobincová (</w:t>
      </w:r>
      <w:proofErr w:type="spellStart"/>
      <w:r w:rsidRPr="00BA40ED">
        <w:rPr>
          <w:rFonts w:ascii="Arial" w:hAnsi="Arial" w:cs="Arial"/>
          <w:i/>
        </w:rPr>
        <w:t>Rhus</w:t>
      </w:r>
      <w:proofErr w:type="spellEnd"/>
      <w:r w:rsidRPr="00BA40ED">
        <w:rPr>
          <w:rFonts w:ascii="Arial" w:hAnsi="Arial" w:cs="Arial"/>
          <w:i/>
        </w:rPr>
        <w:t xml:space="preserve"> </w:t>
      </w:r>
      <w:proofErr w:type="spellStart"/>
      <w:r w:rsidRPr="00BA40ED">
        <w:rPr>
          <w:rFonts w:ascii="Arial" w:hAnsi="Arial" w:cs="Arial"/>
          <w:i/>
        </w:rPr>
        <w:t>typhina</w:t>
      </w:r>
      <w:proofErr w:type="spellEnd"/>
      <w:r w:rsidRPr="00455D7D">
        <w:rPr>
          <w:rFonts w:ascii="Arial" w:hAnsi="Arial" w:cs="Arial"/>
        </w:rPr>
        <w:t>) a kustovnice cizí (</w:t>
      </w:r>
      <w:proofErr w:type="spellStart"/>
      <w:r w:rsidRPr="00BA40ED">
        <w:rPr>
          <w:rFonts w:ascii="Arial" w:hAnsi="Arial" w:cs="Arial"/>
          <w:i/>
        </w:rPr>
        <w:t>Lycium</w:t>
      </w:r>
      <w:proofErr w:type="spellEnd"/>
      <w:r w:rsidRPr="00BA40ED">
        <w:rPr>
          <w:rFonts w:ascii="Arial" w:hAnsi="Arial" w:cs="Arial"/>
          <w:i/>
        </w:rPr>
        <w:t xml:space="preserve"> </w:t>
      </w:r>
      <w:proofErr w:type="spellStart"/>
      <w:r w:rsidRPr="00BA40ED">
        <w:rPr>
          <w:rFonts w:ascii="Arial" w:hAnsi="Arial" w:cs="Arial"/>
          <w:i/>
        </w:rPr>
        <w:t>barbarum</w:t>
      </w:r>
      <w:proofErr w:type="spellEnd"/>
      <w:r w:rsidRPr="00455D7D">
        <w:rPr>
          <w:rFonts w:ascii="Arial" w:hAnsi="Arial" w:cs="Arial"/>
        </w:rPr>
        <w:t xml:space="preserve">).   </w:t>
      </w:r>
    </w:p>
    <w:p w14:paraId="7D8E06C3" w14:textId="1CAAC94C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4CA655F5" w14:textId="0F249432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</w:t>
      </w:r>
      <w:r w:rsidR="00187863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nově realizovanými plochami zeleně a přispívají ke zvýšení kvality ekosystémových služeb.</w:t>
      </w:r>
    </w:p>
    <w:p w14:paraId="243C803B" w14:textId="527A3CA4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obsahuje dostatečné zhodnocení stávajícího stavu území (biodiverzity a ostatních přírodovědných hodnot) a stávajících vodních prvků.</w:t>
      </w:r>
    </w:p>
    <w:p w14:paraId="4010244F" w14:textId="0955F21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</w:t>
      </w:r>
    </w:p>
    <w:p w14:paraId="464DD27A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prostoru.</w:t>
      </w:r>
    </w:p>
    <w:p w14:paraId="32905BC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nezhoršuje podmínky přirozené akumulace a retence vody v říčním prostoru.</w:t>
      </w:r>
    </w:p>
    <w:p w14:paraId="671CAEE3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526E2802" w14:textId="551F4696" w:rsid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Projekt představuje komplexní a efektivní řešení </w:t>
      </w:r>
      <w:proofErr w:type="spellStart"/>
      <w:r w:rsidRPr="00455D7D">
        <w:rPr>
          <w:rFonts w:ascii="Arial" w:hAnsi="Arial" w:cs="Arial"/>
        </w:rPr>
        <w:t>vícefunkčnosti</w:t>
      </w:r>
      <w:proofErr w:type="spellEnd"/>
      <w:r w:rsidRPr="00455D7D">
        <w:rPr>
          <w:rFonts w:ascii="Arial" w:hAnsi="Arial" w:cs="Arial"/>
        </w:rPr>
        <w:t xml:space="preserve"> říčního prostoru, je přínosný z hlediska morfologie, protipovodňových efektů a zvyšuje atraktivitu území z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hlediska pobytové a rekreační funkce.</w:t>
      </w:r>
    </w:p>
    <w:p w14:paraId="39E0F674" w14:textId="4E897CB0" w:rsidR="00455D7D" w:rsidRPr="007D16C6" w:rsidRDefault="00455D7D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Konzultace k projektům poskytnou </w:t>
      </w:r>
      <w:r w:rsidR="00EB2B5A">
        <w:rPr>
          <w:rFonts w:ascii="Arial" w:hAnsi="Arial" w:cs="Arial"/>
        </w:rPr>
        <w:t xml:space="preserve">pracovníci </w:t>
      </w:r>
      <w:r w:rsidRPr="00455D7D">
        <w:rPr>
          <w:rFonts w:ascii="Arial" w:hAnsi="Arial" w:cs="Arial"/>
        </w:rPr>
        <w:t xml:space="preserve">místně příslušných regionálních pracovišť AOPK ČR, </w:t>
      </w:r>
      <w:hyperlink r:id="rId18" w:history="1">
        <w:r w:rsidR="005E20ED" w:rsidRPr="00FC5A5F">
          <w:rPr>
            <w:rStyle w:val="Hypertextovodkaz"/>
            <w:rFonts w:ascii="Arial" w:hAnsi="Arial" w:cs="Arial"/>
          </w:rPr>
          <w:t>https://nature.cz/web/cz/regionalni-pracoviste</w:t>
        </w:r>
      </w:hyperlink>
      <w:r w:rsidR="005E20ED">
        <w:rPr>
          <w:rFonts w:ascii="Arial" w:hAnsi="Arial" w:cs="Arial"/>
        </w:rPr>
        <w:t xml:space="preserve">, </w:t>
      </w:r>
      <w:r w:rsidR="00EB2B5A">
        <w:rPr>
          <w:rFonts w:ascii="Arial" w:hAnsi="Arial" w:cs="Arial"/>
        </w:rPr>
        <w:t xml:space="preserve">popř. </w:t>
      </w:r>
      <w:r w:rsidR="00424D81">
        <w:rPr>
          <w:rFonts w:ascii="Arial" w:hAnsi="Arial" w:cs="Arial"/>
        </w:rPr>
        <w:t xml:space="preserve">v obecné rovině </w:t>
      </w:r>
      <w:r w:rsidR="00EB2B5A">
        <w:rPr>
          <w:rFonts w:ascii="Arial" w:hAnsi="Arial" w:cs="Arial"/>
        </w:rPr>
        <w:t xml:space="preserve">Oddělení obecné ochrany přírody z ústředního pracoviště v Praze, </w:t>
      </w:r>
      <w:r w:rsidR="005E20ED">
        <w:rPr>
          <w:rFonts w:ascii="Arial" w:hAnsi="Arial" w:cs="Arial"/>
        </w:rPr>
        <w:t xml:space="preserve">kontakt: </w:t>
      </w:r>
      <w:hyperlink r:id="rId19" w:history="1">
        <w:r w:rsidR="00BA40ED" w:rsidRPr="000716FA">
          <w:rPr>
            <w:rStyle w:val="Hypertextovodkaz"/>
            <w:rFonts w:ascii="Arial" w:hAnsi="Arial" w:cs="Arial"/>
          </w:rPr>
          <w:t>stanoviskaIROP@nature.cz</w:t>
        </w:r>
      </w:hyperlink>
      <w:r w:rsidR="00BA40ED">
        <w:rPr>
          <w:rFonts w:ascii="Arial" w:hAnsi="Arial" w:cs="Arial"/>
        </w:rPr>
        <w:t xml:space="preserve">. </w:t>
      </w:r>
    </w:p>
    <w:p w14:paraId="0040C59D" w14:textId="77777777" w:rsidR="00455D7D" w:rsidRPr="00455D7D" w:rsidRDefault="00455D7D" w:rsidP="00455D7D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455D7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změnu a posouzení AOPK ČR</w:t>
      </w:r>
    </w:p>
    <w:p w14:paraId="4FE9CC7C" w14:textId="4B9D2AA1" w:rsidR="00455D7D" w:rsidRDefault="00455D7D" w:rsidP="00455D7D">
      <w:pPr>
        <w:spacing w:after="160" w:line="256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AOPK ČR bude rovněž vydávat stanoviska k žádostem o změnu v projektech pro oblast sídelní zeleně</w:t>
      </w:r>
      <w:r w:rsidR="00A8221E">
        <w:rPr>
          <w:rFonts w:ascii="Arial" w:hAnsi="Arial" w:cs="Arial"/>
        </w:rPr>
        <w:t xml:space="preserve"> </w:t>
      </w:r>
      <w:r w:rsidR="00A8221E" w:rsidRPr="00A8221E">
        <w:rPr>
          <w:rFonts w:ascii="Arial" w:hAnsi="Arial" w:cs="Arial"/>
        </w:rPr>
        <w:t>včetně vodních prvků</w:t>
      </w:r>
      <w:r w:rsidRPr="00455D7D">
        <w:rPr>
          <w:rFonts w:ascii="Arial" w:hAnsi="Arial" w:cs="Arial"/>
        </w:rPr>
        <w:t xml:space="preserve"> týkající se věcných změn projektu. V případě věcné změny vyzve projektový manažer Centra</w:t>
      </w:r>
      <w:r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>žadatele/příjemce k doložení stanoviska AOKP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k požadované </w:t>
      </w:r>
      <w:proofErr w:type="spellStart"/>
      <w:r w:rsidRPr="00455D7D">
        <w:rPr>
          <w:rFonts w:ascii="Arial" w:hAnsi="Arial" w:cs="Arial"/>
        </w:rPr>
        <w:t>ŽoZ</w:t>
      </w:r>
      <w:proofErr w:type="spellEnd"/>
      <w:r w:rsidRPr="00455D7D">
        <w:rPr>
          <w:rFonts w:ascii="Arial" w:hAnsi="Arial" w:cs="Arial"/>
        </w:rPr>
        <w:t>. Žadatel/příjemce bude s AOPK ČR komunikovat stejný způsobem, jako při vydání stanoviska u posouzení projektu u žádosti o podporu. Lhůta pro vydání stanoviska k </w:t>
      </w:r>
      <w:proofErr w:type="spellStart"/>
      <w:r w:rsidRPr="00455D7D">
        <w:rPr>
          <w:rFonts w:ascii="Arial" w:hAnsi="Arial" w:cs="Arial"/>
        </w:rPr>
        <w:t>ŽoZ</w:t>
      </w:r>
      <w:proofErr w:type="spellEnd"/>
      <w:r w:rsidRPr="00455D7D">
        <w:rPr>
          <w:rFonts w:ascii="Arial" w:hAnsi="Arial" w:cs="Arial"/>
        </w:rPr>
        <w:t xml:space="preserve"> je 5 pracovních dní.  </w:t>
      </w:r>
    </w:p>
    <w:p w14:paraId="1CB279AC" w14:textId="77777777" w:rsidR="00904DA0" w:rsidRPr="00B16488" w:rsidRDefault="00904DA0" w:rsidP="00904DA0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B16488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stanovisko AOPK ČR u projektů v realizaci</w:t>
      </w:r>
    </w:p>
    <w:p w14:paraId="0F1C5505" w14:textId="1C9B9DAD" w:rsidR="00766CB3" w:rsidRPr="000F2A89" w:rsidRDefault="00904DA0" w:rsidP="00904DA0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U projektů jejichž realizace byla zahájena již před vyhlášením výzvy IROP</w:t>
      </w:r>
      <w:r w:rsidR="003A124D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budou skutečnosti uvedené a popsané v projektové dokumentaci ověřeny rovněž i na místě realizace projektu - staveništi. Zejména se jedná o deklarované zajištění ochrany stávajících přírodních hodnot v dotčeném území (např. ochrana dřevin při stavební činnosti</w:t>
      </w:r>
      <w:r w:rsidR="005D3BBA" w:rsidRPr="00B16488">
        <w:rPr>
          <w:rFonts w:ascii="Arial" w:hAnsi="Arial" w:cs="Arial"/>
        </w:rPr>
        <w:t xml:space="preserve">, </w:t>
      </w:r>
      <w:r w:rsidR="005D3BBA">
        <w:rPr>
          <w:rFonts w:ascii="Arial" w:hAnsi="Arial" w:cs="Arial"/>
        </w:rPr>
        <w:t xml:space="preserve">zachování </w:t>
      </w:r>
      <w:proofErr w:type="spellStart"/>
      <w:r w:rsidR="005D3BBA">
        <w:rPr>
          <w:rFonts w:ascii="Arial" w:hAnsi="Arial" w:cs="Arial"/>
        </w:rPr>
        <w:t>biodoverzity</w:t>
      </w:r>
      <w:proofErr w:type="spellEnd"/>
      <w:r w:rsidR="005D3BBA">
        <w:rPr>
          <w:rFonts w:ascii="Arial" w:hAnsi="Arial" w:cs="Arial"/>
        </w:rPr>
        <w:t xml:space="preserve">, respektování </w:t>
      </w:r>
      <w:r w:rsidR="005D3BBA" w:rsidRPr="005D3BBA">
        <w:rPr>
          <w:rFonts w:ascii="Arial" w:hAnsi="Arial" w:cs="Arial"/>
        </w:rPr>
        <w:t>funkce ekosystémů, přírodních biotopů a stanovišť zvláště chráněných nebo ohrožených druhů</w:t>
      </w:r>
      <w:r w:rsidR="005D3BBA" w:rsidRPr="0062188C">
        <w:rPr>
          <w:rFonts w:ascii="Arial" w:hAnsi="Arial" w:cs="Arial"/>
        </w:rPr>
        <w:t xml:space="preserve"> rostlin a živočichů</w:t>
      </w:r>
      <w:r w:rsidR="005D3BBA">
        <w:rPr>
          <w:rFonts w:ascii="Arial" w:hAnsi="Arial" w:cs="Arial"/>
        </w:rPr>
        <w:t>, apod.</w:t>
      </w:r>
      <w:r w:rsidRPr="005D3BBA">
        <w:rPr>
          <w:rFonts w:ascii="Arial" w:hAnsi="Arial" w:cs="Arial"/>
        </w:rPr>
        <w:t>).</w:t>
      </w:r>
      <w:r w:rsidRPr="00B16488">
        <w:rPr>
          <w:rFonts w:ascii="Arial" w:hAnsi="Arial" w:cs="Arial"/>
        </w:rPr>
        <w:t xml:space="preserve"> </w:t>
      </w:r>
    </w:p>
    <w:p w14:paraId="6D6DAF13" w14:textId="1BA4FFE6" w:rsidR="004B6827" w:rsidRPr="00B16488" w:rsidRDefault="00964F21" w:rsidP="00904DA0">
      <w:pPr>
        <w:spacing w:after="160" w:line="256" w:lineRule="auto"/>
        <w:jc w:val="both"/>
        <w:rPr>
          <w:rFonts w:ascii="Arial" w:hAnsi="Arial" w:cs="Arial"/>
        </w:rPr>
      </w:pPr>
      <w:r w:rsidRPr="000F2A89">
        <w:rPr>
          <w:rFonts w:ascii="Arial" w:hAnsi="Arial" w:cs="Arial"/>
        </w:rPr>
        <w:t>Z </w:t>
      </w:r>
      <w:r w:rsidR="0066242C" w:rsidRPr="000F2A89">
        <w:rPr>
          <w:rFonts w:ascii="Arial" w:hAnsi="Arial" w:cs="Arial"/>
        </w:rPr>
        <w:t>u</w:t>
      </w:r>
      <w:r w:rsidRPr="000F2A89">
        <w:rPr>
          <w:rFonts w:ascii="Arial" w:hAnsi="Arial" w:cs="Arial"/>
        </w:rPr>
        <w:t>vedených důvodů je nezbytné přizvat pr</w:t>
      </w:r>
      <w:r w:rsidR="0066242C" w:rsidRPr="000F2A89">
        <w:rPr>
          <w:rFonts w:ascii="Arial" w:hAnsi="Arial" w:cs="Arial"/>
        </w:rPr>
        <w:t>a</w:t>
      </w:r>
      <w:r w:rsidRPr="000F2A89">
        <w:rPr>
          <w:rFonts w:ascii="Arial" w:hAnsi="Arial" w:cs="Arial"/>
        </w:rPr>
        <w:t>covníky AOPK ČR na místo realizace projektu v </w:t>
      </w:r>
      <w:r w:rsidR="00A45C7A" w:rsidRPr="000F2A89">
        <w:rPr>
          <w:rFonts w:ascii="Arial" w:hAnsi="Arial" w:cs="Arial"/>
        </w:rPr>
        <w:t>termínu</w:t>
      </w:r>
      <w:r w:rsidRPr="000F2A89">
        <w:rPr>
          <w:rFonts w:ascii="Arial" w:hAnsi="Arial" w:cs="Arial"/>
        </w:rPr>
        <w:t xml:space="preserve"> provádění terénních a stave</w:t>
      </w:r>
      <w:r w:rsidR="00767A63" w:rsidRPr="000F2A89">
        <w:rPr>
          <w:rFonts w:ascii="Arial" w:hAnsi="Arial" w:cs="Arial"/>
        </w:rPr>
        <w:t>b</w:t>
      </w:r>
      <w:r w:rsidRPr="000F2A89">
        <w:rPr>
          <w:rFonts w:ascii="Arial" w:hAnsi="Arial" w:cs="Arial"/>
        </w:rPr>
        <w:t>ních prací (</w:t>
      </w:r>
      <w:r w:rsidR="00A45C7A" w:rsidRPr="000F2A89">
        <w:rPr>
          <w:rFonts w:ascii="Arial" w:hAnsi="Arial" w:cs="Arial"/>
        </w:rPr>
        <w:t>zejména výkopové práce, změny výšky terénu, zakládání cest v kořenové zóně stromu apod.</w:t>
      </w:r>
      <w:r w:rsidRPr="000F2A89">
        <w:rPr>
          <w:rFonts w:ascii="Arial" w:hAnsi="Arial" w:cs="Arial"/>
        </w:rPr>
        <w:t>)</w:t>
      </w:r>
      <w:r w:rsidR="00A45C7A" w:rsidRPr="000F2A89">
        <w:rPr>
          <w:rFonts w:ascii="Arial" w:hAnsi="Arial" w:cs="Arial"/>
        </w:rPr>
        <w:t xml:space="preserve">, u kterých </w:t>
      </w:r>
      <w:r w:rsidR="004B6827" w:rsidRPr="000F2A89">
        <w:rPr>
          <w:rFonts w:ascii="Arial" w:hAnsi="Arial" w:cs="Arial"/>
        </w:rPr>
        <w:t>obzvláště hrozí</w:t>
      </w:r>
      <w:r w:rsidR="00A45C7A" w:rsidRPr="000F2A89">
        <w:rPr>
          <w:rFonts w:ascii="Arial" w:hAnsi="Arial" w:cs="Arial"/>
        </w:rPr>
        <w:t xml:space="preserve"> poškození kořenového systému dřevin. Nebude</w:t>
      </w:r>
      <w:r w:rsidR="0066242C" w:rsidRPr="000F2A89">
        <w:rPr>
          <w:rFonts w:ascii="Arial" w:hAnsi="Arial" w:cs="Arial"/>
        </w:rPr>
        <w:t>-</w:t>
      </w:r>
      <w:r w:rsidR="00A45C7A" w:rsidRPr="000F2A89">
        <w:rPr>
          <w:rFonts w:ascii="Arial" w:hAnsi="Arial" w:cs="Arial"/>
        </w:rPr>
        <w:t>li</w:t>
      </w:r>
      <w:r w:rsidRPr="000F2A89">
        <w:rPr>
          <w:rFonts w:ascii="Arial" w:hAnsi="Arial" w:cs="Arial"/>
        </w:rPr>
        <w:t xml:space="preserve"> to již z h</w:t>
      </w:r>
      <w:r w:rsidR="00767A63" w:rsidRPr="000F2A89">
        <w:rPr>
          <w:rFonts w:ascii="Arial" w:hAnsi="Arial" w:cs="Arial"/>
        </w:rPr>
        <w:t>le</w:t>
      </w:r>
      <w:r w:rsidRPr="000F2A89">
        <w:rPr>
          <w:rFonts w:ascii="Arial" w:hAnsi="Arial" w:cs="Arial"/>
        </w:rPr>
        <w:t>diska pokro</w:t>
      </w:r>
      <w:r w:rsidR="00A45C7A" w:rsidRPr="000F2A89">
        <w:rPr>
          <w:rFonts w:ascii="Arial" w:hAnsi="Arial" w:cs="Arial"/>
        </w:rPr>
        <w:t>čilé fáze realizace proj</w:t>
      </w:r>
      <w:r w:rsidRPr="000F2A89">
        <w:rPr>
          <w:rFonts w:ascii="Arial" w:hAnsi="Arial" w:cs="Arial"/>
        </w:rPr>
        <w:t xml:space="preserve">ektu možné, </w:t>
      </w:r>
      <w:r w:rsidR="00A45C7A" w:rsidRPr="000F2A89">
        <w:rPr>
          <w:rFonts w:ascii="Arial" w:hAnsi="Arial" w:cs="Arial"/>
        </w:rPr>
        <w:t>doloží žadatel plnění</w:t>
      </w:r>
      <w:r w:rsidR="004B6827" w:rsidRPr="000F2A89">
        <w:rPr>
          <w:rFonts w:ascii="Arial" w:hAnsi="Arial" w:cs="Arial"/>
        </w:rPr>
        <w:t xml:space="preserve"> těchto skutečností</w:t>
      </w:r>
      <w:r w:rsidR="00A45C7A" w:rsidRPr="000F2A89">
        <w:rPr>
          <w:rFonts w:ascii="Arial" w:hAnsi="Arial" w:cs="Arial"/>
        </w:rPr>
        <w:t>, zajištění ochrany dřevin a jejich koř</w:t>
      </w:r>
      <w:r w:rsidR="0066242C" w:rsidRPr="000F2A89">
        <w:rPr>
          <w:rFonts w:ascii="Arial" w:hAnsi="Arial" w:cs="Arial"/>
        </w:rPr>
        <w:t>e</w:t>
      </w:r>
      <w:r w:rsidR="00A45C7A" w:rsidRPr="000F2A89">
        <w:rPr>
          <w:rFonts w:ascii="Arial" w:hAnsi="Arial" w:cs="Arial"/>
        </w:rPr>
        <w:t xml:space="preserve">nové zóny, </w:t>
      </w:r>
      <w:r w:rsidR="00362AFF" w:rsidRPr="00B16488">
        <w:rPr>
          <w:rFonts w:ascii="Arial" w:hAnsi="Arial" w:cs="Arial"/>
        </w:rPr>
        <w:t xml:space="preserve">např. </w:t>
      </w:r>
      <w:r w:rsidR="00766CB3" w:rsidRPr="00B16488">
        <w:rPr>
          <w:rFonts w:ascii="Arial" w:hAnsi="Arial" w:cs="Arial"/>
        </w:rPr>
        <w:t>řádně prove</w:t>
      </w:r>
      <w:r w:rsidR="00767A63" w:rsidRPr="00B16488">
        <w:rPr>
          <w:rFonts w:ascii="Arial" w:hAnsi="Arial" w:cs="Arial"/>
        </w:rPr>
        <w:t>denou foto</w:t>
      </w:r>
      <w:r w:rsidR="00A45C7A" w:rsidRPr="00B16488">
        <w:rPr>
          <w:rFonts w:ascii="Arial" w:hAnsi="Arial" w:cs="Arial"/>
        </w:rPr>
        <w:t>dokumentací (</w:t>
      </w:r>
      <w:r w:rsidR="004B6827" w:rsidRPr="00B16488">
        <w:rPr>
          <w:rFonts w:ascii="Arial" w:hAnsi="Arial" w:cs="Arial"/>
        </w:rPr>
        <w:t>včetně detailních pohledů do otevřených výkopových jam a rýh, odkopávek terénu, či jakýchkoliv terénních změn v kořenových zónách dotčených stromů).</w:t>
      </w:r>
      <w:r w:rsidRPr="00B16488">
        <w:rPr>
          <w:rFonts w:ascii="Arial" w:hAnsi="Arial" w:cs="Arial"/>
        </w:rPr>
        <w:t xml:space="preserve"> </w:t>
      </w:r>
    </w:p>
    <w:p w14:paraId="23F0DC8A" w14:textId="18FCB265" w:rsidR="000F2A89" w:rsidRPr="00D87CE0" w:rsidRDefault="00904DA0" w:rsidP="000D1571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 xml:space="preserve">V případě zjištění </w:t>
      </w:r>
      <w:r w:rsidR="00ED1293">
        <w:rPr>
          <w:rFonts w:ascii="Arial" w:hAnsi="Arial" w:cs="Arial"/>
        </w:rPr>
        <w:t>podstatného</w:t>
      </w:r>
      <w:r w:rsidR="00ED1293" w:rsidRPr="00B16488">
        <w:rPr>
          <w:rFonts w:ascii="Arial" w:hAnsi="Arial" w:cs="Arial"/>
        </w:rPr>
        <w:t xml:space="preserve"> </w:t>
      </w:r>
      <w:r w:rsidRPr="00B16488">
        <w:rPr>
          <w:rFonts w:ascii="Arial" w:hAnsi="Arial" w:cs="Arial"/>
        </w:rPr>
        <w:t>rozporu mezi projektovou dokumentací a realizací projektu</w:t>
      </w:r>
      <w:r w:rsidR="00766CB3" w:rsidRPr="00B16488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</w:t>
      </w:r>
      <w:r w:rsidR="005D3BBA">
        <w:rPr>
          <w:rFonts w:ascii="Arial" w:hAnsi="Arial" w:cs="Arial"/>
          <w:color w:val="000000"/>
        </w:rPr>
        <w:t xml:space="preserve">která by měla za následek ohrožení </w:t>
      </w:r>
      <w:r w:rsidR="005D3BBA" w:rsidRPr="006A7775">
        <w:rPr>
          <w:rFonts w:ascii="Arial" w:hAnsi="Arial" w:cs="Arial"/>
          <w:color w:val="000000"/>
        </w:rPr>
        <w:t>přírodních hodnot v dotčeném území</w:t>
      </w:r>
      <w:r w:rsidR="005D3BBA">
        <w:rPr>
          <w:rFonts w:ascii="Arial" w:hAnsi="Arial" w:cs="Arial"/>
          <w:color w:val="000000"/>
        </w:rPr>
        <w:t xml:space="preserve">, </w:t>
      </w:r>
      <w:r w:rsidRPr="00B16488">
        <w:rPr>
          <w:rFonts w:ascii="Arial" w:hAnsi="Arial" w:cs="Arial"/>
        </w:rPr>
        <w:t>nebude možné ze</w:t>
      </w:r>
      <w:r w:rsidR="00C7717A">
        <w:rPr>
          <w:rFonts w:ascii="Arial" w:hAnsi="Arial" w:cs="Arial"/>
        </w:rPr>
        <w:t> </w:t>
      </w:r>
      <w:r w:rsidRPr="00B16488">
        <w:rPr>
          <w:rFonts w:ascii="Arial" w:hAnsi="Arial" w:cs="Arial"/>
        </w:rPr>
        <w:t>strany AOPK</w:t>
      </w:r>
      <w:r w:rsidR="00766CB3" w:rsidRPr="00B16488">
        <w:rPr>
          <w:rFonts w:ascii="Arial" w:hAnsi="Arial" w:cs="Arial"/>
        </w:rPr>
        <w:t xml:space="preserve"> ČR</w:t>
      </w:r>
      <w:r w:rsidRPr="00B16488">
        <w:rPr>
          <w:rFonts w:ascii="Arial" w:hAnsi="Arial" w:cs="Arial"/>
        </w:rPr>
        <w:t xml:space="preserve"> vydat kladné stanovisko.</w:t>
      </w:r>
    </w:p>
    <w:sectPr w:rsidR="000F2A89" w:rsidRPr="00D87CE0" w:rsidSect="0072360C">
      <w:headerReference w:type="first" r:id="rId20"/>
      <w:footerReference w:type="first" r:id="rId2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A26A5" w14:textId="77777777" w:rsidR="00603E99" w:rsidRDefault="00603E99" w:rsidP="00634381">
      <w:pPr>
        <w:spacing w:after="0" w:line="240" w:lineRule="auto"/>
      </w:pPr>
      <w:r>
        <w:separator/>
      </w:r>
    </w:p>
  </w:endnote>
  <w:endnote w:type="continuationSeparator" w:id="0">
    <w:p w14:paraId="4AB1A2B0" w14:textId="77777777" w:rsidR="00603E99" w:rsidRDefault="00603E99" w:rsidP="00634381">
      <w:pPr>
        <w:spacing w:after="0" w:line="240" w:lineRule="auto"/>
      </w:pPr>
      <w:r>
        <w:continuationSeparator/>
      </w:r>
    </w:p>
  </w:endnote>
  <w:endnote w:type="continuationNotice" w:id="1">
    <w:p w14:paraId="74A7774E" w14:textId="77777777" w:rsidR="00603E99" w:rsidRDefault="00603E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DB3A0" w14:textId="77777777" w:rsidR="008744DC" w:rsidRDefault="008744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418AF0D5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32B30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32B30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6DE49D40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B30">
          <w:rPr>
            <w:noProof/>
          </w:rP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1741F" w14:textId="77777777" w:rsidR="00603E99" w:rsidRDefault="00603E99" w:rsidP="00634381">
      <w:pPr>
        <w:spacing w:after="0" w:line="240" w:lineRule="auto"/>
      </w:pPr>
      <w:r>
        <w:separator/>
      </w:r>
    </w:p>
  </w:footnote>
  <w:footnote w:type="continuationSeparator" w:id="0">
    <w:p w14:paraId="7F1D20DE" w14:textId="77777777" w:rsidR="00603E99" w:rsidRDefault="00603E99" w:rsidP="00634381">
      <w:pPr>
        <w:spacing w:after="0" w:line="240" w:lineRule="auto"/>
      </w:pPr>
      <w:r>
        <w:continuationSeparator/>
      </w:r>
    </w:p>
  </w:footnote>
  <w:footnote w:type="continuationNotice" w:id="1">
    <w:p w14:paraId="05114DB6" w14:textId="77777777" w:rsidR="00603E99" w:rsidRDefault="00603E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F5ADF" w14:textId="77777777" w:rsidR="008744DC" w:rsidRDefault="008744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7B6CF" w14:textId="2E8FBF58" w:rsidR="00CC1D1C" w:rsidRDefault="00CC1D1C" w:rsidP="00CC1D1C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Příloha č. 11 ML AOPK ČR č. 07.31- </w:t>
    </w:r>
    <w:r>
      <w:rPr>
        <w:rFonts w:ascii="Arial" w:hAnsi="Arial" w:cs="Arial"/>
        <w:sz w:val="18"/>
        <w:szCs w:val="18"/>
      </w:rPr>
      <w:t xml:space="preserve">IROP 2021-2027: </w:t>
    </w:r>
    <w:r w:rsidRPr="00CC1D1C">
      <w:rPr>
        <w:rFonts w:ascii="Arial" w:hAnsi="Arial" w:cs="Arial"/>
        <w:sz w:val="18"/>
        <w:szCs w:val="18"/>
      </w:rPr>
      <w:t xml:space="preserve">Metodika pro </w:t>
    </w:r>
    <w:r w:rsidR="00D72B6C">
      <w:rPr>
        <w:rFonts w:ascii="Arial" w:hAnsi="Arial" w:cs="Arial"/>
        <w:sz w:val="18"/>
        <w:szCs w:val="18"/>
      </w:rPr>
      <w:t xml:space="preserve">vydávání stanoviska AOPK ČR </w:t>
    </w:r>
    <w:r w:rsidR="00D72B6C" w:rsidRPr="00D72B6C">
      <w:t>pro</w:t>
    </w:r>
    <w:r w:rsidR="00D72B6C">
      <w:t> </w:t>
    </w:r>
    <w:r w:rsidRPr="00D72B6C">
      <w:t>projekty</w:t>
    </w:r>
    <w:r w:rsidRPr="00CC1D1C">
      <w:rPr>
        <w:rFonts w:ascii="Arial" w:hAnsi="Arial" w:cs="Arial"/>
        <w:sz w:val="18"/>
        <w:szCs w:val="18"/>
      </w:rPr>
      <w:t xml:space="preserve"> v aktivitě zelená infrastruktura ve veřejném prostranství měst a obcí</w:t>
    </w:r>
  </w:p>
  <w:p w14:paraId="5D1EFEE2" w14:textId="77777777" w:rsidR="00CC1D1C" w:rsidRDefault="00CC1D1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B3684"/>
    <w:multiLevelType w:val="hybridMultilevel"/>
    <w:tmpl w:val="6C965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F5BF6"/>
    <w:multiLevelType w:val="hybridMultilevel"/>
    <w:tmpl w:val="1BDE5C00"/>
    <w:lvl w:ilvl="0" w:tplc="6FE8A3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43BE30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ED2EC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0E42A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04B4E4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DB40C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D50264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F8300A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58622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641D65F1"/>
    <w:multiLevelType w:val="hybridMultilevel"/>
    <w:tmpl w:val="A1C23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hlíková Renata">
    <w15:presenceInfo w15:providerId="AD" w15:userId="S-1-5-21-1453678106-484518242-318601546-153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1EF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3082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7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2A89"/>
    <w:rsid w:val="000F3300"/>
    <w:rsid w:val="000F394E"/>
    <w:rsid w:val="000F4062"/>
    <w:rsid w:val="000F484E"/>
    <w:rsid w:val="000F6853"/>
    <w:rsid w:val="000F6876"/>
    <w:rsid w:val="001029E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12C"/>
    <w:rsid w:val="00122F9F"/>
    <w:rsid w:val="00124C84"/>
    <w:rsid w:val="00125B33"/>
    <w:rsid w:val="0012750A"/>
    <w:rsid w:val="00127CF7"/>
    <w:rsid w:val="001304C7"/>
    <w:rsid w:val="00131ED8"/>
    <w:rsid w:val="00134A23"/>
    <w:rsid w:val="00134E9F"/>
    <w:rsid w:val="0013592A"/>
    <w:rsid w:val="00136A3F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56234"/>
    <w:rsid w:val="001605CE"/>
    <w:rsid w:val="00160999"/>
    <w:rsid w:val="00161195"/>
    <w:rsid w:val="0016204C"/>
    <w:rsid w:val="00164E34"/>
    <w:rsid w:val="001656F4"/>
    <w:rsid w:val="0016668A"/>
    <w:rsid w:val="00167A4E"/>
    <w:rsid w:val="00170FD8"/>
    <w:rsid w:val="001718AB"/>
    <w:rsid w:val="00171B72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863"/>
    <w:rsid w:val="00187E9E"/>
    <w:rsid w:val="001908B7"/>
    <w:rsid w:val="001910E9"/>
    <w:rsid w:val="001914C5"/>
    <w:rsid w:val="00191A13"/>
    <w:rsid w:val="00192348"/>
    <w:rsid w:val="0019255E"/>
    <w:rsid w:val="00194D60"/>
    <w:rsid w:val="00195424"/>
    <w:rsid w:val="001979EB"/>
    <w:rsid w:val="00197C61"/>
    <w:rsid w:val="001A1111"/>
    <w:rsid w:val="001A1F10"/>
    <w:rsid w:val="001A33E6"/>
    <w:rsid w:val="001A6956"/>
    <w:rsid w:val="001A73D3"/>
    <w:rsid w:val="001A7B8B"/>
    <w:rsid w:val="001A7CEC"/>
    <w:rsid w:val="001B153E"/>
    <w:rsid w:val="001B37E4"/>
    <w:rsid w:val="001B462D"/>
    <w:rsid w:val="001B61B7"/>
    <w:rsid w:val="001B755D"/>
    <w:rsid w:val="001C424A"/>
    <w:rsid w:val="001C618A"/>
    <w:rsid w:val="001D00D6"/>
    <w:rsid w:val="001D0DD8"/>
    <w:rsid w:val="001D15C3"/>
    <w:rsid w:val="001D2432"/>
    <w:rsid w:val="001D2A83"/>
    <w:rsid w:val="001D2C65"/>
    <w:rsid w:val="001D3888"/>
    <w:rsid w:val="001D4569"/>
    <w:rsid w:val="001D6C57"/>
    <w:rsid w:val="001E0320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081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111F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5C98"/>
    <w:rsid w:val="002C6E51"/>
    <w:rsid w:val="002D0055"/>
    <w:rsid w:val="002D0CFE"/>
    <w:rsid w:val="002D1D2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4DF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270B0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2AFF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4D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4E"/>
    <w:rsid w:val="003C42E3"/>
    <w:rsid w:val="003C46CB"/>
    <w:rsid w:val="003C69FD"/>
    <w:rsid w:val="003C6B60"/>
    <w:rsid w:val="003D1939"/>
    <w:rsid w:val="003E32C0"/>
    <w:rsid w:val="003F0065"/>
    <w:rsid w:val="003F1A6C"/>
    <w:rsid w:val="003F2566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24D81"/>
    <w:rsid w:val="00430DE1"/>
    <w:rsid w:val="00432001"/>
    <w:rsid w:val="004332CB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D7D"/>
    <w:rsid w:val="00455FA6"/>
    <w:rsid w:val="00460385"/>
    <w:rsid w:val="00461264"/>
    <w:rsid w:val="00461F01"/>
    <w:rsid w:val="00463F2A"/>
    <w:rsid w:val="00467584"/>
    <w:rsid w:val="00470177"/>
    <w:rsid w:val="00472771"/>
    <w:rsid w:val="00472A24"/>
    <w:rsid w:val="004730D4"/>
    <w:rsid w:val="00475D3F"/>
    <w:rsid w:val="00475FF7"/>
    <w:rsid w:val="00476BFC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6827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D7FF0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FCA"/>
    <w:rsid w:val="00512888"/>
    <w:rsid w:val="00513D86"/>
    <w:rsid w:val="005147F8"/>
    <w:rsid w:val="0051495B"/>
    <w:rsid w:val="00514970"/>
    <w:rsid w:val="00514B70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743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774E9"/>
    <w:rsid w:val="00583F06"/>
    <w:rsid w:val="00585341"/>
    <w:rsid w:val="005853C8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3BBA"/>
    <w:rsid w:val="005D71AD"/>
    <w:rsid w:val="005D79C8"/>
    <w:rsid w:val="005D7D45"/>
    <w:rsid w:val="005E05CE"/>
    <w:rsid w:val="005E1619"/>
    <w:rsid w:val="005E20ED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3E99"/>
    <w:rsid w:val="0060422B"/>
    <w:rsid w:val="006109AC"/>
    <w:rsid w:val="0062188C"/>
    <w:rsid w:val="00621CAF"/>
    <w:rsid w:val="006221F8"/>
    <w:rsid w:val="00622C97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242C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0CB4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3D8C"/>
    <w:rsid w:val="007041AD"/>
    <w:rsid w:val="00705AD4"/>
    <w:rsid w:val="0070732D"/>
    <w:rsid w:val="0071008E"/>
    <w:rsid w:val="00710165"/>
    <w:rsid w:val="007122CA"/>
    <w:rsid w:val="007134E1"/>
    <w:rsid w:val="007169A8"/>
    <w:rsid w:val="00721F86"/>
    <w:rsid w:val="00722191"/>
    <w:rsid w:val="00722201"/>
    <w:rsid w:val="007230CE"/>
    <w:rsid w:val="00723537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69C"/>
    <w:rsid w:val="00746751"/>
    <w:rsid w:val="00746C04"/>
    <w:rsid w:val="00747B45"/>
    <w:rsid w:val="00747C86"/>
    <w:rsid w:val="00747FC2"/>
    <w:rsid w:val="0075194D"/>
    <w:rsid w:val="00752664"/>
    <w:rsid w:val="00753012"/>
    <w:rsid w:val="00753740"/>
    <w:rsid w:val="0075715C"/>
    <w:rsid w:val="00757238"/>
    <w:rsid w:val="0076056D"/>
    <w:rsid w:val="0076431E"/>
    <w:rsid w:val="007648ED"/>
    <w:rsid w:val="007655D1"/>
    <w:rsid w:val="00766CB3"/>
    <w:rsid w:val="00767A63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054A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6C6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0D47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5A60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044"/>
    <w:rsid w:val="00821AEC"/>
    <w:rsid w:val="00823883"/>
    <w:rsid w:val="00824C5E"/>
    <w:rsid w:val="008259B6"/>
    <w:rsid w:val="00826461"/>
    <w:rsid w:val="008277D0"/>
    <w:rsid w:val="008306B9"/>
    <w:rsid w:val="0083207B"/>
    <w:rsid w:val="008338FF"/>
    <w:rsid w:val="008358EC"/>
    <w:rsid w:val="008361A3"/>
    <w:rsid w:val="00840E61"/>
    <w:rsid w:val="008429B7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4DC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6F32"/>
    <w:rsid w:val="008A0A12"/>
    <w:rsid w:val="008A0FE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084"/>
    <w:rsid w:val="008F614C"/>
    <w:rsid w:val="008F62F1"/>
    <w:rsid w:val="00900F86"/>
    <w:rsid w:val="009021D4"/>
    <w:rsid w:val="00903433"/>
    <w:rsid w:val="00904DA0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57B53"/>
    <w:rsid w:val="009607CF"/>
    <w:rsid w:val="00961249"/>
    <w:rsid w:val="00961ADD"/>
    <w:rsid w:val="00963AFF"/>
    <w:rsid w:val="00964210"/>
    <w:rsid w:val="00964F21"/>
    <w:rsid w:val="0096682A"/>
    <w:rsid w:val="00973AD4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29F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3BB"/>
    <w:rsid w:val="00A1475C"/>
    <w:rsid w:val="00A14D0F"/>
    <w:rsid w:val="00A16C5F"/>
    <w:rsid w:val="00A20EC1"/>
    <w:rsid w:val="00A21B3A"/>
    <w:rsid w:val="00A21CDE"/>
    <w:rsid w:val="00A23446"/>
    <w:rsid w:val="00A24831"/>
    <w:rsid w:val="00A25319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5C7A"/>
    <w:rsid w:val="00A46667"/>
    <w:rsid w:val="00A50B8C"/>
    <w:rsid w:val="00A524D9"/>
    <w:rsid w:val="00A53DD0"/>
    <w:rsid w:val="00A54643"/>
    <w:rsid w:val="00A54747"/>
    <w:rsid w:val="00A576CD"/>
    <w:rsid w:val="00A60A61"/>
    <w:rsid w:val="00A62C1A"/>
    <w:rsid w:val="00A6411A"/>
    <w:rsid w:val="00A66D45"/>
    <w:rsid w:val="00A67C37"/>
    <w:rsid w:val="00A703B1"/>
    <w:rsid w:val="00A72F82"/>
    <w:rsid w:val="00A735DA"/>
    <w:rsid w:val="00A736E8"/>
    <w:rsid w:val="00A7456F"/>
    <w:rsid w:val="00A7460E"/>
    <w:rsid w:val="00A7514C"/>
    <w:rsid w:val="00A81E19"/>
    <w:rsid w:val="00A8221E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C5206"/>
    <w:rsid w:val="00AD053D"/>
    <w:rsid w:val="00AD2919"/>
    <w:rsid w:val="00AD2955"/>
    <w:rsid w:val="00AD330F"/>
    <w:rsid w:val="00AD376B"/>
    <w:rsid w:val="00AD38D5"/>
    <w:rsid w:val="00AD4948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98E"/>
    <w:rsid w:val="00B05883"/>
    <w:rsid w:val="00B16488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37404"/>
    <w:rsid w:val="00B401EF"/>
    <w:rsid w:val="00B402AC"/>
    <w:rsid w:val="00B4155E"/>
    <w:rsid w:val="00B43902"/>
    <w:rsid w:val="00B44B2C"/>
    <w:rsid w:val="00B45F31"/>
    <w:rsid w:val="00B47EBB"/>
    <w:rsid w:val="00B51633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4C55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40ED"/>
    <w:rsid w:val="00BA5445"/>
    <w:rsid w:val="00BA743F"/>
    <w:rsid w:val="00BB02CB"/>
    <w:rsid w:val="00BB35E6"/>
    <w:rsid w:val="00BB3F6E"/>
    <w:rsid w:val="00BB5E7E"/>
    <w:rsid w:val="00BC074E"/>
    <w:rsid w:val="00BC321D"/>
    <w:rsid w:val="00BC41B6"/>
    <w:rsid w:val="00BC4C90"/>
    <w:rsid w:val="00BC7217"/>
    <w:rsid w:val="00BD14AF"/>
    <w:rsid w:val="00BD290E"/>
    <w:rsid w:val="00BD5865"/>
    <w:rsid w:val="00BD5B1A"/>
    <w:rsid w:val="00BD5F33"/>
    <w:rsid w:val="00BE2C0D"/>
    <w:rsid w:val="00BE5263"/>
    <w:rsid w:val="00BE595F"/>
    <w:rsid w:val="00BF165A"/>
    <w:rsid w:val="00BF1F40"/>
    <w:rsid w:val="00BF43CD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1049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EDE"/>
    <w:rsid w:val="00C75F21"/>
    <w:rsid w:val="00C769F8"/>
    <w:rsid w:val="00C7717A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1D1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B30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1CD"/>
    <w:rsid w:val="00D6082E"/>
    <w:rsid w:val="00D60C8E"/>
    <w:rsid w:val="00D62F12"/>
    <w:rsid w:val="00D64230"/>
    <w:rsid w:val="00D64781"/>
    <w:rsid w:val="00D64944"/>
    <w:rsid w:val="00D64E5B"/>
    <w:rsid w:val="00D66B8E"/>
    <w:rsid w:val="00D6798B"/>
    <w:rsid w:val="00D7041A"/>
    <w:rsid w:val="00D72354"/>
    <w:rsid w:val="00D72B6C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E4B42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07F85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36CBF"/>
    <w:rsid w:val="00E4038D"/>
    <w:rsid w:val="00E40717"/>
    <w:rsid w:val="00E41549"/>
    <w:rsid w:val="00E4265A"/>
    <w:rsid w:val="00E45C73"/>
    <w:rsid w:val="00E51CAA"/>
    <w:rsid w:val="00E53E00"/>
    <w:rsid w:val="00E54AAE"/>
    <w:rsid w:val="00E61590"/>
    <w:rsid w:val="00E6711A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A51DA"/>
    <w:rsid w:val="00EA5B87"/>
    <w:rsid w:val="00EB0732"/>
    <w:rsid w:val="00EB0EA0"/>
    <w:rsid w:val="00EB1848"/>
    <w:rsid w:val="00EB2B5A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1293"/>
    <w:rsid w:val="00ED2808"/>
    <w:rsid w:val="00ED296F"/>
    <w:rsid w:val="00ED388A"/>
    <w:rsid w:val="00ED3A28"/>
    <w:rsid w:val="00ED3E1C"/>
    <w:rsid w:val="00ED4617"/>
    <w:rsid w:val="00ED676D"/>
    <w:rsid w:val="00EE0A6C"/>
    <w:rsid w:val="00EE10D8"/>
    <w:rsid w:val="00EE1570"/>
    <w:rsid w:val="00EF0B6F"/>
    <w:rsid w:val="00EF1967"/>
    <w:rsid w:val="00EF43B4"/>
    <w:rsid w:val="00EF714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97978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7BA"/>
    <w:rsid w:val="00FB3F61"/>
    <w:rsid w:val="00FB613E"/>
    <w:rsid w:val="00FC090E"/>
    <w:rsid w:val="00FC1A89"/>
    <w:rsid w:val="00FC2854"/>
    <w:rsid w:val="00FC655D"/>
    <w:rsid w:val="00FC692B"/>
    <w:rsid w:val="00FC7490"/>
    <w:rsid w:val="00FD06CD"/>
    <w:rsid w:val="00FD344E"/>
    <w:rsid w:val="00FD5FD2"/>
    <w:rsid w:val="00FD71C4"/>
    <w:rsid w:val="00FD772E"/>
    <w:rsid w:val="00FD7B64"/>
    <w:rsid w:val="00FE11DD"/>
    <w:rsid w:val="00FE1DA5"/>
    <w:rsid w:val="00FE21FC"/>
    <w:rsid w:val="00FE2AD3"/>
    <w:rsid w:val="00FF2345"/>
    <w:rsid w:val="00FF2AE1"/>
    <w:rsid w:val="00FF75E8"/>
    <w:rsid w:val="00FF7AFC"/>
    <w:rsid w:val="00FF7E58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55D7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87863"/>
    <w:rPr>
      <w:color w:val="85DFD0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51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3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nature.cz/web/cz/regionalni-pracoviste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yperlink" Target="mailto:stanoviskaIROP@nature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49B2E1-D791-4655-A2E5-88D32549E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2204</Words>
  <Characters>13006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27</cp:revision>
  <cp:lastPrinted>2022-04-14T06:45:00Z</cp:lastPrinted>
  <dcterms:created xsi:type="dcterms:W3CDTF">2022-12-19T08:03:00Z</dcterms:created>
  <dcterms:modified xsi:type="dcterms:W3CDTF">2023-03-20T16:44:00Z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